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AF0FFB">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40946281" w:rsidR="00067FE2" w:rsidRDefault="00081183" w:rsidP="00AF0FFB">
            <w:pPr>
              <w:pStyle w:val="Header"/>
              <w:jc w:val="center"/>
            </w:pPr>
            <w:hyperlink r:id="rId8" w:history="1">
              <w:r w:rsidRPr="007A4995">
                <w:rPr>
                  <w:rStyle w:val="Hyperlink"/>
                </w:rPr>
                <w:t>139</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94553EE" w:rsidR="00067FE2" w:rsidRDefault="00D250F6" w:rsidP="00F44236">
            <w:pPr>
              <w:pStyle w:val="Header"/>
            </w:pPr>
            <w:r>
              <w:t>Related to NPRR</w:t>
            </w:r>
            <w:r w:rsidR="00B02EE0">
              <w:t>1314</w:t>
            </w:r>
            <w:r>
              <w:t>, Planning Guide Glossary Transition</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1527155F" w:rsidR="00067FE2" w:rsidRPr="00E01925" w:rsidRDefault="001C37EA" w:rsidP="00F44236">
            <w:pPr>
              <w:pStyle w:val="NormalArial"/>
            </w:pPr>
            <w:r>
              <w:t xml:space="preserve">December </w:t>
            </w:r>
            <w:r w:rsidR="007A4995">
              <w:t>16</w:t>
            </w:r>
            <w:r w:rsidR="00AF0FFB">
              <w:t>,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79C0EF48" w:rsidR="009D17F0" w:rsidRPr="00FB509B" w:rsidRDefault="00AF0FFB" w:rsidP="00F44236">
            <w:pPr>
              <w:pStyle w:val="NormalArial"/>
            </w:pPr>
            <w:r>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D63E89D" w14:textId="2274BC8E" w:rsidR="00AD23C4" w:rsidRDefault="00AD23C4" w:rsidP="00AF0FFB">
            <w:pPr>
              <w:pStyle w:val="NormalArial"/>
              <w:spacing w:before="120"/>
            </w:pPr>
            <w:r>
              <w:t>2, Definitions and Acronyms</w:t>
            </w:r>
          </w:p>
          <w:p w14:paraId="0CFC1501" w14:textId="03B90E3D" w:rsidR="009D17F0" w:rsidRDefault="00AD23C4" w:rsidP="00F44236">
            <w:pPr>
              <w:pStyle w:val="NormalArial"/>
            </w:pPr>
            <w:r>
              <w:t>2.1, Definitions (delete)</w:t>
            </w:r>
          </w:p>
          <w:p w14:paraId="34DED723" w14:textId="491C2F1A" w:rsidR="00AD23C4" w:rsidRDefault="00AD23C4" w:rsidP="00F44236">
            <w:pPr>
              <w:pStyle w:val="NormalArial"/>
            </w:pPr>
            <w:r>
              <w:t>2.2, Acronyms and Abbreviations (delete)</w:t>
            </w:r>
          </w:p>
          <w:p w14:paraId="7BE8380D" w14:textId="77777777" w:rsidR="00AD23C4" w:rsidRDefault="00AD23C4" w:rsidP="00D84E74">
            <w:pPr>
              <w:pStyle w:val="NormalArial"/>
            </w:pPr>
            <w:r>
              <w:t xml:space="preserve">6.3, </w:t>
            </w:r>
            <w:r w:rsidRPr="00AD23C4">
              <w:t>Process for Developing Short Circuit Cases</w:t>
            </w:r>
          </w:p>
          <w:p w14:paraId="267FA70E" w14:textId="31E796AB" w:rsidR="00D84E74" w:rsidRPr="00FB509B" w:rsidRDefault="00D84E74" w:rsidP="00AF0FFB">
            <w:pPr>
              <w:pStyle w:val="NormalArial"/>
              <w:spacing w:after="120"/>
            </w:pPr>
            <w:r>
              <w:t xml:space="preserve">6.11, </w:t>
            </w:r>
            <w:r w:rsidRPr="00D84E74">
              <w:t>Process for Developing Geomagnetically-Induced Current (GIC) System Models</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AF0FF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F716B2F" w14:textId="5133B540" w:rsidR="00AF0FFB" w:rsidRDefault="00AF0FFB" w:rsidP="00AF0FFB">
            <w:pPr>
              <w:pStyle w:val="NormalArial"/>
              <w:spacing w:before="120"/>
            </w:pPr>
            <w:r>
              <w:t xml:space="preserve">Nodal Protocol Revision Request (NPRR) </w:t>
            </w:r>
            <w:r w:rsidR="006A33C4">
              <w:t>1314</w:t>
            </w:r>
            <w:r>
              <w:t>, Planning Guide Glossary Transition</w:t>
            </w:r>
          </w:p>
          <w:p w14:paraId="4F8EF395" w14:textId="14AF39CC" w:rsidR="00C9766A" w:rsidRPr="00FB509B" w:rsidRDefault="00AF0FFB" w:rsidP="00AF0FFB">
            <w:pPr>
              <w:pStyle w:val="NormalArial"/>
              <w:spacing w:before="120" w:after="120"/>
            </w:pPr>
            <w:r>
              <w:t xml:space="preserve">Verifiable Cost Manual Revision Request (VCMRR) </w:t>
            </w:r>
            <w:r w:rsidR="00224A19">
              <w:t>047</w:t>
            </w:r>
            <w:r>
              <w:t>, Related to NPRR</w:t>
            </w:r>
            <w:r w:rsidR="00224A19">
              <w:t>1314</w:t>
            </w:r>
            <w:r>
              <w:t>, Planning Guide Glossary Transition</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585B7B76" w:rsidR="009D17F0" w:rsidRPr="00FB509B" w:rsidRDefault="00D250F6" w:rsidP="00D250F6">
            <w:pPr>
              <w:pStyle w:val="NormalArial"/>
              <w:spacing w:before="120" w:after="120"/>
            </w:pPr>
            <w:r>
              <w:t>This Planning Guide Revision Request (PGRR) relocates each term</w:t>
            </w:r>
            <w:r w:rsidR="00893521">
              <w:t xml:space="preserve"> and acronym</w:t>
            </w:r>
            <w:r>
              <w:t xml:space="preserve"> from Section 2, Definitions and Acronyms, to Protocol Section 2, Definitions and Acronyms, and aligns related defined </w:t>
            </w:r>
            <w:r w:rsidR="00893521">
              <w:t>acronym</w:t>
            </w:r>
            <w:r>
              <w:t xml:space="preserve"> usage.  </w:t>
            </w:r>
            <w:r w:rsidR="00853452">
              <w:t xml:space="preserve">This PGRR also </w:t>
            </w:r>
            <w:r w:rsidR="00893521">
              <w:t>removes</w:t>
            </w:r>
            <w:r w:rsidR="00853452">
              <w:t xml:space="preserve"> </w:t>
            </w:r>
            <w:r w:rsidR="00893521" w:rsidRPr="00893521">
              <w:t>the seldom-used acronyms ‘Current Year (CY)’ and ‘Future Year (FY)’ in effort to avoid potential language confusion</w:t>
            </w:r>
            <w:r w:rsidR="00893521">
              <w:t>.</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4286690B" w:rsidR="00D61F38" w:rsidRDefault="0038529A" w:rsidP="00D61F38">
            <w:pPr>
              <w:pStyle w:val="NormalArial"/>
              <w:tabs>
                <w:tab w:val="left" w:pos="432"/>
              </w:tabs>
              <w:spacing w:before="120"/>
              <w:ind w:left="432" w:hanging="432"/>
              <w:rPr>
                <w:rFonts w:cs="Arial"/>
                <w:color w:val="000000"/>
              </w:rPr>
            </w:pPr>
            <w:r>
              <w:pict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2AD631E6" w14:textId="786C90EF" w:rsidR="00D61F38" w:rsidRPr="00BD53C5" w:rsidRDefault="0038529A" w:rsidP="00D61F38">
            <w:pPr>
              <w:pStyle w:val="NormalArial"/>
              <w:tabs>
                <w:tab w:val="left" w:pos="432"/>
              </w:tabs>
              <w:spacing w:before="120"/>
              <w:ind w:left="432" w:hanging="432"/>
              <w:rPr>
                <w:rFonts w:cs="Arial"/>
                <w:color w:val="000000"/>
              </w:rPr>
            </w:pPr>
            <w:r>
              <w:pict w14:anchorId="01814B69">
                <v:shape id="_x0000_i1026" type="#_x0000_t75" style="width:15.6pt;height:15pt">
                  <v:imagedata r:id="rId9" o:title=""/>
                </v:shape>
              </w:pict>
            </w:r>
            <w:r w:rsidR="00D61F38" w:rsidRPr="00CD242D">
              <w:t xml:space="preserve">  </w:t>
            </w:r>
            <w:hyperlink r:id="rId11"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76451626" w14:textId="41799318" w:rsidR="00D61F38" w:rsidRPr="00BD53C5" w:rsidRDefault="0038529A" w:rsidP="00D61F38">
            <w:pPr>
              <w:pStyle w:val="NormalArial"/>
              <w:spacing w:before="120"/>
              <w:ind w:left="432" w:hanging="432"/>
              <w:rPr>
                <w:rFonts w:cs="Arial"/>
                <w:color w:val="000000"/>
              </w:rPr>
            </w:pPr>
            <w:r>
              <w:pict w14:anchorId="58369BAA">
                <v:shape id="_x0000_i1027" type="#_x0000_t75" style="width:15.6pt;height:15pt">
                  <v:imagedata r:id="rId9" o:title=""/>
                </v:shape>
              </w:pict>
            </w:r>
            <w:r w:rsidR="00D61F38" w:rsidRPr="006629C8">
              <w:t xml:space="preserve">  </w:t>
            </w:r>
            <w:hyperlink r:id="rId12"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industry expert and an employer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536FA897" w14:textId="3A63855B" w:rsidR="00D61F38" w:rsidRDefault="0038529A" w:rsidP="00D61F38">
            <w:pPr>
              <w:pStyle w:val="NormalArial"/>
              <w:spacing w:before="120"/>
              <w:rPr>
                <w:iCs/>
                <w:kern w:val="24"/>
              </w:rPr>
            </w:pPr>
            <w:r>
              <w:pict w14:anchorId="41FE9C28">
                <v:shape id="_x0000_i1028" type="#_x0000_t75" style="width:15.6pt;height:15pt">
                  <v:imagedata r:id="rId13" o:title=""/>
                </v:shape>
              </w:pict>
            </w:r>
            <w:r w:rsidR="00D61F38" w:rsidRPr="006629C8">
              <w:t xml:space="preserve">  </w:t>
            </w:r>
            <w:r w:rsidR="006C798F" w:rsidRPr="00344591">
              <w:rPr>
                <w:iCs/>
                <w:kern w:val="24"/>
              </w:rPr>
              <w:t>General system and/or process improvement(s)</w:t>
            </w:r>
          </w:p>
          <w:p w14:paraId="7DA37B33" w14:textId="4D182196" w:rsidR="00D61F38" w:rsidRDefault="0038529A" w:rsidP="00D61F38">
            <w:pPr>
              <w:pStyle w:val="NormalArial"/>
              <w:spacing w:before="120"/>
              <w:rPr>
                <w:iCs/>
                <w:kern w:val="24"/>
              </w:rPr>
            </w:pPr>
            <w:r>
              <w:pict w14:anchorId="5FB96FD7">
                <v:shape id="_x0000_i1029" type="#_x0000_t75" style="width:15.6pt;height:15pt">
                  <v:imagedata r:id="rId9" o:title=""/>
                </v:shape>
              </w:pict>
            </w:r>
            <w:r w:rsidR="00D61F38" w:rsidRPr="006629C8">
              <w:t xml:space="preserve">  </w:t>
            </w:r>
            <w:r w:rsidR="00D61F38">
              <w:rPr>
                <w:iCs/>
                <w:kern w:val="24"/>
              </w:rPr>
              <w:t>Regulatory requirements</w:t>
            </w:r>
          </w:p>
          <w:p w14:paraId="03BA4546" w14:textId="373F5247" w:rsidR="00D61F38" w:rsidRPr="00CD242D" w:rsidRDefault="0038529A" w:rsidP="00D61F38">
            <w:pPr>
              <w:pStyle w:val="NormalArial"/>
              <w:spacing w:before="120"/>
              <w:rPr>
                <w:rFonts w:cs="Arial"/>
                <w:color w:val="000000"/>
              </w:rPr>
            </w:pPr>
            <w:r>
              <w:pict w14:anchorId="6804659E">
                <v:shape id="_x0000_i1030" type="#_x0000_t75" style="width:15.6pt;height:15pt">
                  <v:imagedata r:id="rId9" o:title=""/>
                </v:shape>
              </w:pict>
            </w:r>
            <w:r w:rsidR="00D61F38" w:rsidRPr="006629C8">
              <w:t xml:space="preserve">  </w:t>
            </w:r>
            <w:r w:rsidR="00D61F38">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lastRenderedPageBreak/>
              <w:t>Justification of Reason for Revision and Market Impacts</w:t>
            </w:r>
          </w:p>
        </w:tc>
        <w:tc>
          <w:tcPr>
            <w:tcW w:w="7560" w:type="dxa"/>
            <w:gridSpan w:val="2"/>
            <w:tcBorders>
              <w:bottom w:val="single" w:sz="4" w:space="0" w:color="auto"/>
            </w:tcBorders>
            <w:vAlign w:val="center"/>
          </w:tcPr>
          <w:p w14:paraId="0432B124" w14:textId="75F589D6" w:rsidR="00853452" w:rsidRPr="00853452" w:rsidRDefault="00853452" w:rsidP="00D61F38">
            <w:pPr>
              <w:pStyle w:val="NormalArial"/>
              <w:spacing w:before="120" w:after="120"/>
            </w:pPr>
            <w:r>
              <w:t>This PGRR accompanies NPRR</w:t>
            </w:r>
            <w:r w:rsidR="00F04FE2">
              <w:t>1314</w:t>
            </w:r>
            <w:r>
              <w:t xml:space="preserve"> which begins the consolidation of all glossary terms into Protocol Section 2.1 in the interest of language management and navigability.</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10B9667F" w:rsidR="00342163" w:rsidRPr="004D2BF0" w:rsidRDefault="00D61F38" w:rsidP="004D2BF0">
            <w:pPr>
              <w:pStyle w:val="Header"/>
              <w:jc w:val="center"/>
              <w:rPr>
                <w:bCs w:val="0"/>
              </w:rPr>
            </w:pPr>
            <w:r>
              <w:t>Sponsor</w:t>
            </w:r>
          </w:p>
        </w:tc>
      </w:tr>
      <w:tr w:rsidR="004D2BF0" w14:paraId="469623E4" w14:textId="77777777" w:rsidTr="00D61F38">
        <w:trPr>
          <w:cantSplit/>
          <w:trHeight w:val="432"/>
        </w:trPr>
        <w:tc>
          <w:tcPr>
            <w:tcW w:w="2993" w:type="dxa"/>
            <w:shd w:val="clear" w:color="auto" w:fill="FFFFFF"/>
            <w:vAlign w:val="center"/>
          </w:tcPr>
          <w:p w14:paraId="5453A048" w14:textId="279F6B2B" w:rsidR="004D2BF0" w:rsidRPr="004D2BF0" w:rsidRDefault="004D2BF0" w:rsidP="004D2BF0">
            <w:pPr>
              <w:pStyle w:val="Header"/>
              <w:rPr>
                <w:bCs w:val="0"/>
              </w:rPr>
            </w:pPr>
            <w:r w:rsidRPr="00B93CA0">
              <w:rPr>
                <w:bCs w:val="0"/>
              </w:rPr>
              <w:t>Name</w:t>
            </w:r>
          </w:p>
        </w:tc>
        <w:tc>
          <w:tcPr>
            <w:tcW w:w="7447" w:type="dxa"/>
            <w:vAlign w:val="center"/>
          </w:tcPr>
          <w:p w14:paraId="2738BC22" w14:textId="18489D13" w:rsidR="004D2BF0" w:rsidRDefault="004D2BF0" w:rsidP="004D2BF0">
            <w:pPr>
              <w:pStyle w:val="NormalArial"/>
            </w:pPr>
            <w:r>
              <w:t>Jordan Troublefield</w:t>
            </w:r>
          </w:p>
        </w:tc>
      </w:tr>
      <w:tr w:rsidR="004D2BF0" w14:paraId="2073C363" w14:textId="77777777" w:rsidTr="00D61F38">
        <w:trPr>
          <w:cantSplit/>
          <w:trHeight w:val="432"/>
        </w:trPr>
        <w:tc>
          <w:tcPr>
            <w:tcW w:w="2993" w:type="dxa"/>
            <w:shd w:val="clear" w:color="auto" w:fill="FFFFFF"/>
            <w:vAlign w:val="center"/>
          </w:tcPr>
          <w:p w14:paraId="08EBBCDF" w14:textId="77777777" w:rsidR="004D2BF0" w:rsidRPr="00B93CA0" w:rsidRDefault="004D2BF0" w:rsidP="004D2BF0">
            <w:pPr>
              <w:pStyle w:val="Header"/>
              <w:rPr>
                <w:bCs w:val="0"/>
              </w:rPr>
            </w:pPr>
            <w:r w:rsidRPr="00B93CA0">
              <w:rPr>
                <w:bCs w:val="0"/>
              </w:rPr>
              <w:t>E-mail Address</w:t>
            </w:r>
          </w:p>
        </w:tc>
        <w:tc>
          <w:tcPr>
            <w:tcW w:w="7447" w:type="dxa"/>
            <w:vAlign w:val="center"/>
          </w:tcPr>
          <w:p w14:paraId="56B95EB9" w14:textId="34BE923B" w:rsidR="004D2BF0" w:rsidRDefault="004D2BF0" w:rsidP="004D2BF0">
            <w:pPr>
              <w:pStyle w:val="NormalArial"/>
            </w:pPr>
            <w:hyperlink r:id="rId14" w:history="1">
              <w:r w:rsidRPr="00344BCB">
                <w:rPr>
                  <w:rStyle w:val="Hyperlink"/>
                </w:rPr>
                <w:t>jordan.troublefield@ercot.com</w:t>
              </w:r>
            </w:hyperlink>
            <w:r>
              <w:t xml:space="preserve"> </w:t>
            </w:r>
          </w:p>
        </w:tc>
      </w:tr>
      <w:tr w:rsidR="004D2BF0" w14:paraId="3D0874D1" w14:textId="77777777" w:rsidTr="00D61F38">
        <w:trPr>
          <w:cantSplit/>
          <w:trHeight w:val="432"/>
        </w:trPr>
        <w:tc>
          <w:tcPr>
            <w:tcW w:w="2993" w:type="dxa"/>
            <w:shd w:val="clear" w:color="auto" w:fill="FFFFFF"/>
            <w:vAlign w:val="center"/>
          </w:tcPr>
          <w:p w14:paraId="141B8130" w14:textId="77777777" w:rsidR="004D2BF0" w:rsidRPr="00B93CA0" w:rsidRDefault="004D2BF0" w:rsidP="004D2BF0">
            <w:pPr>
              <w:pStyle w:val="Header"/>
              <w:rPr>
                <w:bCs w:val="0"/>
              </w:rPr>
            </w:pPr>
            <w:r w:rsidRPr="00B93CA0">
              <w:rPr>
                <w:bCs w:val="0"/>
              </w:rPr>
              <w:t>Company</w:t>
            </w:r>
          </w:p>
        </w:tc>
        <w:tc>
          <w:tcPr>
            <w:tcW w:w="7447" w:type="dxa"/>
            <w:vAlign w:val="center"/>
          </w:tcPr>
          <w:p w14:paraId="7E37C834" w14:textId="0DFCC158" w:rsidR="004D2BF0" w:rsidRDefault="004D2BF0" w:rsidP="004D2BF0">
            <w:pPr>
              <w:pStyle w:val="NormalArial"/>
            </w:pPr>
            <w:r>
              <w:t>ERCOT</w:t>
            </w:r>
          </w:p>
        </w:tc>
      </w:tr>
      <w:tr w:rsidR="004D2BF0"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4D2BF0" w:rsidRPr="00B93CA0" w:rsidRDefault="004D2BF0" w:rsidP="004D2BF0">
            <w:pPr>
              <w:pStyle w:val="Header"/>
              <w:rPr>
                <w:bCs w:val="0"/>
              </w:rPr>
            </w:pPr>
            <w:r w:rsidRPr="00B93CA0">
              <w:rPr>
                <w:bCs w:val="0"/>
              </w:rPr>
              <w:t>Phone Number</w:t>
            </w:r>
          </w:p>
        </w:tc>
        <w:tc>
          <w:tcPr>
            <w:tcW w:w="7447" w:type="dxa"/>
            <w:tcBorders>
              <w:bottom w:val="single" w:sz="4" w:space="0" w:color="auto"/>
            </w:tcBorders>
            <w:vAlign w:val="center"/>
          </w:tcPr>
          <w:p w14:paraId="3DB0E5F2" w14:textId="349213A1" w:rsidR="004D2BF0" w:rsidRDefault="004D2BF0" w:rsidP="004D2BF0">
            <w:pPr>
              <w:pStyle w:val="NormalArial"/>
            </w:pPr>
            <w:r w:rsidRPr="001A04C7">
              <w:t>512-248-6521</w:t>
            </w:r>
          </w:p>
        </w:tc>
      </w:tr>
      <w:tr w:rsidR="004D2BF0" w14:paraId="0A4B8EF5" w14:textId="77777777" w:rsidTr="00D61F38">
        <w:trPr>
          <w:cantSplit/>
          <w:trHeight w:val="432"/>
        </w:trPr>
        <w:tc>
          <w:tcPr>
            <w:tcW w:w="2993" w:type="dxa"/>
            <w:shd w:val="clear" w:color="auto" w:fill="FFFFFF"/>
            <w:vAlign w:val="center"/>
          </w:tcPr>
          <w:p w14:paraId="2894E730" w14:textId="77777777" w:rsidR="004D2BF0" w:rsidRPr="00B93CA0" w:rsidRDefault="004D2BF0" w:rsidP="004D2BF0">
            <w:pPr>
              <w:pStyle w:val="Header"/>
              <w:rPr>
                <w:bCs w:val="0"/>
              </w:rPr>
            </w:pPr>
            <w:r>
              <w:rPr>
                <w:bCs w:val="0"/>
              </w:rPr>
              <w:t>Cell</w:t>
            </w:r>
            <w:r w:rsidRPr="00B93CA0">
              <w:rPr>
                <w:bCs w:val="0"/>
              </w:rPr>
              <w:t xml:space="preserve"> Number</w:t>
            </w:r>
          </w:p>
        </w:tc>
        <w:tc>
          <w:tcPr>
            <w:tcW w:w="7447" w:type="dxa"/>
            <w:vAlign w:val="center"/>
          </w:tcPr>
          <w:p w14:paraId="7375D3CF" w14:textId="77777777" w:rsidR="004D2BF0" w:rsidRDefault="004D2BF0" w:rsidP="004D2BF0">
            <w:pPr>
              <w:pStyle w:val="NormalArial"/>
            </w:pPr>
          </w:p>
        </w:tc>
      </w:tr>
      <w:tr w:rsidR="004D2BF0"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4D2BF0" w:rsidRPr="00B93CA0" w:rsidRDefault="004D2BF0" w:rsidP="004D2BF0">
            <w:pPr>
              <w:pStyle w:val="Header"/>
              <w:rPr>
                <w:bCs w:val="0"/>
              </w:rPr>
            </w:pPr>
            <w:r>
              <w:rPr>
                <w:bCs w:val="0"/>
              </w:rPr>
              <w:t>Market Segment</w:t>
            </w:r>
          </w:p>
        </w:tc>
        <w:tc>
          <w:tcPr>
            <w:tcW w:w="7447" w:type="dxa"/>
            <w:tcBorders>
              <w:bottom w:val="single" w:sz="4" w:space="0" w:color="auto"/>
            </w:tcBorders>
            <w:vAlign w:val="center"/>
          </w:tcPr>
          <w:p w14:paraId="234D2575" w14:textId="6307C5FA" w:rsidR="004D2BF0" w:rsidRDefault="004D2BF0" w:rsidP="004D2BF0">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4D2BF0" w:rsidRPr="00D56D61" w14:paraId="6F1BC5A1" w14:textId="77777777" w:rsidTr="00D176CF">
        <w:trPr>
          <w:cantSplit/>
          <w:trHeight w:val="432"/>
        </w:trPr>
        <w:tc>
          <w:tcPr>
            <w:tcW w:w="2880" w:type="dxa"/>
            <w:vAlign w:val="center"/>
          </w:tcPr>
          <w:p w14:paraId="583E8F6C" w14:textId="77777777" w:rsidR="004D2BF0" w:rsidRPr="007C199B" w:rsidRDefault="004D2BF0" w:rsidP="004D2BF0">
            <w:pPr>
              <w:pStyle w:val="NormalArial"/>
              <w:rPr>
                <w:b/>
              </w:rPr>
            </w:pPr>
            <w:r w:rsidRPr="007C199B">
              <w:rPr>
                <w:b/>
              </w:rPr>
              <w:t>Name</w:t>
            </w:r>
          </w:p>
        </w:tc>
        <w:tc>
          <w:tcPr>
            <w:tcW w:w="7560" w:type="dxa"/>
            <w:vAlign w:val="center"/>
          </w:tcPr>
          <w:p w14:paraId="731105E3" w14:textId="3201B99C" w:rsidR="004D2BF0" w:rsidRPr="00D56D61" w:rsidRDefault="004D2BF0" w:rsidP="004D2BF0">
            <w:pPr>
              <w:pStyle w:val="NormalArial"/>
            </w:pPr>
            <w:r>
              <w:t>Jordan Troublefield</w:t>
            </w:r>
          </w:p>
        </w:tc>
      </w:tr>
      <w:tr w:rsidR="004D2BF0" w:rsidRPr="00D56D61" w14:paraId="0D153E50" w14:textId="77777777" w:rsidTr="00D176CF">
        <w:trPr>
          <w:cantSplit/>
          <w:trHeight w:val="432"/>
        </w:trPr>
        <w:tc>
          <w:tcPr>
            <w:tcW w:w="2880" w:type="dxa"/>
            <w:vAlign w:val="center"/>
          </w:tcPr>
          <w:p w14:paraId="1779AE8C" w14:textId="77777777" w:rsidR="004D2BF0" w:rsidRPr="007C199B" w:rsidRDefault="004D2BF0" w:rsidP="004D2BF0">
            <w:pPr>
              <w:pStyle w:val="NormalArial"/>
              <w:rPr>
                <w:b/>
              </w:rPr>
            </w:pPr>
            <w:r w:rsidRPr="007C199B">
              <w:rPr>
                <w:b/>
              </w:rPr>
              <w:t>E-Mail Address</w:t>
            </w:r>
          </w:p>
        </w:tc>
        <w:tc>
          <w:tcPr>
            <w:tcW w:w="7560" w:type="dxa"/>
            <w:vAlign w:val="center"/>
          </w:tcPr>
          <w:p w14:paraId="3229EA7B" w14:textId="073A5E6E" w:rsidR="004D2BF0" w:rsidRPr="00D56D61" w:rsidRDefault="004D2BF0" w:rsidP="004D2BF0">
            <w:pPr>
              <w:pStyle w:val="NormalArial"/>
            </w:pPr>
            <w:hyperlink r:id="rId15" w:history="1">
              <w:r w:rsidRPr="004F57F6">
                <w:rPr>
                  <w:rStyle w:val="Hyperlink"/>
                </w:rPr>
                <w:t>j</w:t>
              </w:r>
              <w:r w:rsidRPr="004B15A5">
                <w:rPr>
                  <w:rStyle w:val="Hyperlink"/>
                </w:rPr>
                <w:t>ordan.troublefield@ercot.com</w:t>
              </w:r>
            </w:hyperlink>
            <w:r>
              <w:t xml:space="preserve"> </w:t>
            </w:r>
          </w:p>
        </w:tc>
      </w:tr>
      <w:tr w:rsidR="004D2BF0" w:rsidRPr="005370B5" w14:paraId="54AB4F2B" w14:textId="77777777" w:rsidTr="00D176CF">
        <w:trPr>
          <w:cantSplit/>
          <w:trHeight w:val="432"/>
        </w:trPr>
        <w:tc>
          <w:tcPr>
            <w:tcW w:w="2880" w:type="dxa"/>
            <w:vAlign w:val="center"/>
          </w:tcPr>
          <w:p w14:paraId="03043D70" w14:textId="77777777" w:rsidR="004D2BF0" w:rsidRPr="007C199B" w:rsidRDefault="004D2BF0" w:rsidP="004D2BF0">
            <w:pPr>
              <w:pStyle w:val="NormalArial"/>
              <w:rPr>
                <w:b/>
              </w:rPr>
            </w:pPr>
            <w:r w:rsidRPr="007C199B">
              <w:rPr>
                <w:b/>
              </w:rPr>
              <w:t>Phone Number</w:t>
            </w:r>
          </w:p>
        </w:tc>
        <w:tc>
          <w:tcPr>
            <w:tcW w:w="7560" w:type="dxa"/>
            <w:vAlign w:val="center"/>
          </w:tcPr>
          <w:p w14:paraId="54B591E8" w14:textId="654563BF" w:rsidR="004D2BF0" w:rsidRDefault="004D2BF0" w:rsidP="004D2BF0">
            <w:pPr>
              <w:pStyle w:val="NormalArial"/>
            </w:pPr>
            <w:r>
              <w:t>512-248-6521</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p w14:paraId="09D1835A" w14:textId="293A304C" w:rsidR="00AD23C4" w:rsidRDefault="00AD23C4" w:rsidP="00AD23C4">
      <w:pPr>
        <w:pStyle w:val="Heading1"/>
        <w:numPr>
          <w:ilvl w:val="0"/>
          <w:numId w:val="21"/>
        </w:numPr>
      </w:pPr>
      <w:r>
        <w:t xml:space="preserve">DEFINITIONS </w:t>
      </w:r>
      <w:smartTag w:uri="urn:schemas-microsoft-com:office:smarttags" w:element="stockticker">
        <w:r>
          <w:t>AND</w:t>
        </w:r>
      </w:smartTag>
      <w:r>
        <w:t xml:space="preserve"> ACRONYMS</w:t>
      </w:r>
    </w:p>
    <w:p w14:paraId="2C5CB184" w14:textId="638C59B4" w:rsidR="00F852F8" w:rsidRPr="00F852F8" w:rsidRDefault="00F852F8" w:rsidP="00F852F8">
      <w:pPr>
        <w:pStyle w:val="BodyText"/>
      </w:pPr>
      <w:ins w:id="0" w:author="ERCOT" w:date="2025-12-10T10:30:00Z" w16du:dateUtc="2025-12-10T16:30:00Z">
        <w:r>
          <w:t>Relevant terms and definitions used in the Planning Guide can be found in Protocol Section 2, Definitions and Acronyms.</w:t>
        </w:r>
      </w:ins>
    </w:p>
    <w:p w14:paraId="45A8CA78" w14:textId="11622EC2" w:rsidR="00AD23C4" w:rsidDel="00AD23C4" w:rsidRDefault="00AD23C4" w:rsidP="00AD23C4">
      <w:pPr>
        <w:pStyle w:val="Heading2"/>
        <w:numPr>
          <w:ilvl w:val="0"/>
          <w:numId w:val="0"/>
        </w:numPr>
        <w:rPr>
          <w:del w:id="1" w:author="ERCOT" w:date="2025-09-30T14:10:00Z" w16du:dateUtc="2025-09-30T19:10:00Z"/>
        </w:rPr>
      </w:pPr>
      <w:bookmarkStart w:id="2" w:name="_DEFINITIONS"/>
      <w:bookmarkStart w:id="3" w:name="_Toc73847662"/>
      <w:bookmarkStart w:id="4" w:name="_Toc118224377"/>
      <w:bookmarkStart w:id="5" w:name="_Toc118909445"/>
      <w:bookmarkStart w:id="6" w:name="_Toc205190238"/>
      <w:bookmarkEnd w:id="2"/>
      <w:del w:id="7" w:author="ERCOT" w:date="2025-09-30T14:10:00Z" w16du:dateUtc="2025-09-30T19:10:00Z">
        <w:r w:rsidDel="00AD23C4">
          <w:delText>2.1</w:delText>
        </w:r>
        <w:r w:rsidDel="00AD23C4">
          <w:tab/>
          <w:delText>DEFINITIONS</w:delText>
        </w:r>
        <w:bookmarkEnd w:id="3"/>
        <w:bookmarkEnd w:id="4"/>
        <w:bookmarkEnd w:id="5"/>
        <w:bookmarkEnd w:id="6"/>
      </w:del>
    </w:p>
    <w:p w14:paraId="776C2EF6" w14:textId="22124105" w:rsidR="00AD23C4" w:rsidRPr="00AD56E1" w:rsidDel="00AD23C4" w:rsidRDefault="00AD23C4" w:rsidP="00AD23C4">
      <w:pPr>
        <w:spacing w:after="240"/>
        <w:rPr>
          <w:del w:id="8" w:author="ERCOT" w:date="2025-09-30T14:10:00Z" w16du:dateUtc="2025-09-30T19:10:00Z"/>
          <w:b/>
          <w:caps/>
        </w:rPr>
      </w:pPr>
      <w:del w:id="9" w:author="ERCOT" w:date="2025-09-30T14:10:00Z" w16du:dateUtc="2025-09-30T19:10:00Z">
        <w:r w:rsidRPr="00AD56E1" w:rsidDel="00AD23C4">
          <w:delText>Relevant terms and definitions used in the Planning Guide can be found in Protocol Section 2, Definitions and Acronyms.  The terms within this Section 2.1 contains terms not defined in Protocols.</w:delText>
        </w:r>
      </w:del>
    </w:p>
    <w:p w14:paraId="0C529D9D" w14:textId="315521AD" w:rsidR="00AD23C4" w:rsidDel="00AD23C4" w:rsidRDefault="00AD23C4" w:rsidP="00AD23C4">
      <w:pPr>
        <w:pStyle w:val="BodyText"/>
        <w:rPr>
          <w:del w:id="10" w:author="ERCOT" w:date="2025-09-30T14:10:00Z" w16du:dateUtc="2025-09-30T19:10:00Z"/>
          <w:b/>
          <w:caps/>
        </w:rPr>
      </w:pPr>
      <w:del w:id="11" w:author="ERCOT" w:date="2025-09-30T14:10:00Z" w16du:dateUtc="2025-09-30T19:10:00Z">
        <w:r w:rsidDel="00AD23C4">
          <w:rPr>
            <w:b/>
            <w:caps/>
          </w:rPr>
          <w:delText>Links to Definitions:</w:delText>
        </w:r>
      </w:del>
    </w:p>
    <w:p w14:paraId="58754874" w14:textId="099C905A" w:rsidR="00AD23C4" w:rsidDel="00AD23C4" w:rsidRDefault="00AD23C4" w:rsidP="00AD23C4">
      <w:pPr>
        <w:pStyle w:val="BodyText"/>
        <w:rPr>
          <w:del w:id="12" w:author="ERCOT" w:date="2025-09-30T14:10:00Z" w16du:dateUtc="2025-09-30T19:10:00Z"/>
          <w:b/>
        </w:rPr>
      </w:pPr>
      <w:del w:id="13" w:author="ERCOT" w:date="2025-09-30T14:10:00Z" w16du:dateUtc="2025-09-30T19:10:00Z">
        <w:r w:rsidDel="00AD23C4">
          <w:fldChar w:fldCharType="begin"/>
        </w:r>
        <w:r w:rsidDel="00AD23C4">
          <w:delInstrText>HYPERLINK \l "A"</w:delInstrText>
        </w:r>
        <w:r w:rsidDel="00AD23C4">
          <w:fldChar w:fldCharType="separate"/>
        </w:r>
        <w:r w:rsidDel="00AD23C4">
          <w:rPr>
            <w:rStyle w:val="Hyperlink"/>
            <w:b/>
          </w:rPr>
          <w:delText>A</w:delText>
        </w:r>
        <w:r w:rsidDel="00AD23C4">
          <w:fldChar w:fldCharType="end"/>
        </w:r>
        <w:r w:rsidDel="00AD23C4">
          <w:rPr>
            <w:b/>
          </w:rPr>
          <w:delText xml:space="preserve">, </w:delText>
        </w:r>
        <w:r w:rsidDel="00AD23C4">
          <w:fldChar w:fldCharType="begin"/>
        </w:r>
        <w:r w:rsidDel="00AD23C4">
          <w:delInstrText>HYPERLINK \l "B"</w:delInstrText>
        </w:r>
        <w:r w:rsidDel="00AD23C4">
          <w:fldChar w:fldCharType="separate"/>
        </w:r>
        <w:r w:rsidDel="00AD23C4">
          <w:rPr>
            <w:rStyle w:val="Hyperlink"/>
            <w:b/>
          </w:rPr>
          <w:delText>B</w:delText>
        </w:r>
        <w:r w:rsidDel="00AD23C4">
          <w:fldChar w:fldCharType="end"/>
        </w:r>
        <w:r w:rsidDel="00AD23C4">
          <w:rPr>
            <w:b/>
          </w:rPr>
          <w:delText xml:space="preserve">, </w:delText>
        </w:r>
        <w:r w:rsidDel="00AD23C4">
          <w:fldChar w:fldCharType="begin"/>
        </w:r>
        <w:r w:rsidDel="00AD23C4">
          <w:delInstrText>HYPERLINK \l "C"</w:delInstrText>
        </w:r>
        <w:r w:rsidDel="00AD23C4">
          <w:fldChar w:fldCharType="separate"/>
        </w:r>
        <w:r w:rsidDel="00AD23C4">
          <w:rPr>
            <w:rStyle w:val="Hyperlink"/>
            <w:b/>
          </w:rPr>
          <w:delText>C</w:delText>
        </w:r>
        <w:r w:rsidDel="00AD23C4">
          <w:fldChar w:fldCharType="end"/>
        </w:r>
        <w:r w:rsidDel="00AD23C4">
          <w:rPr>
            <w:b/>
          </w:rPr>
          <w:delText xml:space="preserve">, </w:delText>
        </w:r>
        <w:r w:rsidDel="00AD23C4">
          <w:fldChar w:fldCharType="begin"/>
        </w:r>
        <w:r w:rsidDel="00AD23C4">
          <w:delInstrText>HYPERLINK \l "D"</w:delInstrText>
        </w:r>
        <w:r w:rsidDel="00AD23C4">
          <w:fldChar w:fldCharType="separate"/>
        </w:r>
        <w:r w:rsidDel="00AD23C4">
          <w:rPr>
            <w:rStyle w:val="Hyperlink"/>
            <w:b/>
          </w:rPr>
          <w:delText>D</w:delText>
        </w:r>
        <w:r w:rsidDel="00AD23C4">
          <w:fldChar w:fldCharType="end"/>
        </w:r>
        <w:r w:rsidDel="00AD23C4">
          <w:rPr>
            <w:b/>
          </w:rPr>
          <w:delText xml:space="preserve">, </w:delText>
        </w:r>
        <w:r w:rsidDel="00AD23C4">
          <w:fldChar w:fldCharType="begin"/>
        </w:r>
        <w:r w:rsidDel="00AD23C4">
          <w:delInstrText>HYPERLINK \l "E"</w:delInstrText>
        </w:r>
        <w:r w:rsidDel="00AD23C4">
          <w:fldChar w:fldCharType="separate"/>
        </w:r>
        <w:r w:rsidDel="00AD23C4">
          <w:rPr>
            <w:rStyle w:val="Hyperlink"/>
            <w:b/>
          </w:rPr>
          <w:delText>E</w:delText>
        </w:r>
        <w:r w:rsidDel="00AD23C4">
          <w:fldChar w:fldCharType="end"/>
        </w:r>
        <w:r w:rsidDel="00AD23C4">
          <w:rPr>
            <w:b/>
          </w:rPr>
          <w:delText xml:space="preserve">, </w:delText>
        </w:r>
        <w:r w:rsidDel="00AD23C4">
          <w:fldChar w:fldCharType="begin"/>
        </w:r>
        <w:r w:rsidDel="00AD23C4">
          <w:delInstrText>HYPERLINK \l "F"</w:delInstrText>
        </w:r>
        <w:r w:rsidDel="00AD23C4">
          <w:fldChar w:fldCharType="separate"/>
        </w:r>
        <w:r w:rsidDel="00AD23C4">
          <w:rPr>
            <w:rStyle w:val="Hyperlink"/>
            <w:b/>
          </w:rPr>
          <w:delText>F</w:delText>
        </w:r>
        <w:r w:rsidDel="00AD23C4">
          <w:fldChar w:fldCharType="end"/>
        </w:r>
        <w:r w:rsidDel="00AD23C4">
          <w:rPr>
            <w:b/>
          </w:rPr>
          <w:delText xml:space="preserve">, </w:delText>
        </w:r>
        <w:r w:rsidDel="00AD23C4">
          <w:fldChar w:fldCharType="begin"/>
        </w:r>
        <w:r w:rsidDel="00AD23C4">
          <w:delInstrText>HYPERLINK \l "G"</w:delInstrText>
        </w:r>
        <w:r w:rsidDel="00AD23C4">
          <w:fldChar w:fldCharType="separate"/>
        </w:r>
        <w:r w:rsidDel="00AD23C4">
          <w:rPr>
            <w:rStyle w:val="Hyperlink"/>
            <w:b/>
          </w:rPr>
          <w:delText>G</w:delText>
        </w:r>
        <w:r w:rsidDel="00AD23C4">
          <w:fldChar w:fldCharType="end"/>
        </w:r>
        <w:r w:rsidDel="00AD23C4">
          <w:rPr>
            <w:b/>
          </w:rPr>
          <w:delText xml:space="preserve">, </w:delText>
        </w:r>
        <w:r w:rsidDel="00AD23C4">
          <w:fldChar w:fldCharType="begin"/>
        </w:r>
        <w:r w:rsidDel="00AD23C4">
          <w:delInstrText>HYPERLINK \l "H"</w:delInstrText>
        </w:r>
        <w:r w:rsidDel="00AD23C4">
          <w:fldChar w:fldCharType="separate"/>
        </w:r>
        <w:r w:rsidDel="00AD23C4">
          <w:rPr>
            <w:rStyle w:val="Hyperlink"/>
            <w:b/>
          </w:rPr>
          <w:delText>H</w:delText>
        </w:r>
        <w:r w:rsidDel="00AD23C4">
          <w:fldChar w:fldCharType="end"/>
        </w:r>
        <w:r w:rsidDel="00AD23C4">
          <w:rPr>
            <w:b/>
          </w:rPr>
          <w:delText xml:space="preserve">, </w:delText>
        </w:r>
        <w:r w:rsidDel="00AD23C4">
          <w:fldChar w:fldCharType="begin"/>
        </w:r>
        <w:r w:rsidDel="00AD23C4">
          <w:delInstrText>HYPERLINK \l "I"</w:delInstrText>
        </w:r>
        <w:r w:rsidDel="00AD23C4">
          <w:fldChar w:fldCharType="separate"/>
        </w:r>
        <w:r w:rsidDel="00AD23C4">
          <w:rPr>
            <w:rStyle w:val="Hyperlink"/>
            <w:b/>
          </w:rPr>
          <w:delText>I</w:delText>
        </w:r>
        <w:r w:rsidDel="00AD23C4">
          <w:fldChar w:fldCharType="end"/>
        </w:r>
        <w:r w:rsidDel="00AD23C4">
          <w:rPr>
            <w:b/>
          </w:rPr>
          <w:delText xml:space="preserve">, </w:delText>
        </w:r>
        <w:r w:rsidDel="00AD23C4">
          <w:fldChar w:fldCharType="begin"/>
        </w:r>
        <w:r w:rsidDel="00AD23C4">
          <w:delInstrText>HYPERLINK \l "J"</w:delInstrText>
        </w:r>
        <w:r w:rsidDel="00AD23C4">
          <w:fldChar w:fldCharType="separate"/>
        </w:r>
        <w:r w:rsidDel="00AD23C4">
          <w:rPr>
            <w:rStyle w:val="Hyperlink"/>
            <w:b/>
          </w:rPr>
          <w:delText>J</w:delText>
        </w:r>
        <w:r w:rsidDel="00AD23C4">
          <w:fldChar w:fldCharType="end"/>
        </w:r>
        <w:r w:rsidDel="00AD23C4">
          <w:rPr>
            <w:b/>
          </w:rPr>
          <w:delText xml:space="preserve">, </w:delText>
        </w:r>
        <w:r w:rsidDel="00AD23C4">
          <w:fldChar w:fldCharType="begin"/>
        </w:r>
        <w:r w:rsidDel="00AD23C4">
          <w:delInstrText>HYPERLINK \l "K"</w:delInstrText>
        </w:r>
        <w:r w:rsidDel="00AD23C4">
          <w:fldChar w:fldCharType="separate"/>
        </w:r>
        <w:r w:rsidDel="00AD23C4">
          <w:rPr>
            <w:rStyle w:val="Hyperlink"/>
            <w:b/>
          </w:rPr>
          <w:delText>K</w:delText>
        </w:r>
        <w:r w:rsidDel="00AD23C4">
          <w:fldChar w:fldCharType="end"/>
        </w:r>
        <w:r w:rsidDel="00AD23C4">
          <w:rPr>
            <w:b/>
          </w:rPr>
          <w:delText xml:space="preserve">, </w:delText>
        </w:r>
        <w:r w:rsidDel="00AD23C4">
          <w:fldChar w:fldCharType="begin"/>
        </w:r>
        <w:r w:rsidDel="00AD23C4">
          <w:delInstrText>HYPERLINK \l "L"</w:delInstrText>
        </w:r>
        <w:r w:rsidDel="00AD23C4">
          <w:fldChar w:fldCharType="separate"/>
        </w:r>
        <w:r w:rsidDel="00AD23C4">
          <w:rPr>
            <w:rStyle w:val="Hyperlink"/>
            <w:b/>
          </w:rPr>
          <w:delText>L</w:delText>
        </w:r>
        <w:r w:rsidDel="00AD23C4">
          <w:fldChar w:fldCharType="end"/>
        </w:r>
        <w:r w:rsidDel="00AD23C4">
          <w:rPr>
            <w:b/>
          </w:rPr>
          <w:delText xml:space="preserve">, </w:delText>
        </w:r>
        <w:r w:rsidDel="00AD23C4">
          <w:fldChar w:fldCharType="begin"/>
        </w:r>
        <w:r w:rsidDel="00AD23C4">
          <w:delInstrText>HYPERLINK \l "M"</w:delInstrText>
        </w:r>
        <w:r w:rsidDel="00AD23C4">
          <w:fldChar w:fldCharType="separate"/>
        </w:r>
        <w:r w:rsidDel="00AD23C4">
          <w:rPr>
            <w:rStyle w:val="Hyperlink"/>
            <w:b/>
          </w:rPr>
          <w:delText>M</w:delText>
        </w:r>
        <w:r w:rsidDel="00AD23C4">
          <w:fldChar w:fldCharType="end"/>
        </w:r>
        <w:r w:rsidDel="00AD23C4">
          <w:rPr>
            <w:b/>
          </w:rPr>
          <w:delText xml:space="preserve">, </w:delText>
        </w:r>
        <w:r w:rsidDel="00AD23C4">
          <w:fldChar w:fldCharType="begin"/>
        </w:r>
        <w:r w:rsidDel="00AD23C4">
          <w:delInstrText>HYPERLINK \l "N"</w:delInstrText>
        </w:r>
        <w:r w:rsidDel="00AD23C4">
          <w:fldChar w:fldCharType="separate"/>
        </w:r>
        <w:r w:rsidDel="00AD23C4">
          <w:rPr>
            <w:rStyle w:val="Hyperlink"/>
            <w:b/>
          </w:rPr>
          <w:delText>N</w:delText>
        </w:r>
        <w:r w:rsidDel="00AD23C4">
          <w:fldChar w:fldCharType="end"/>
        </w:r>
        <w:r w:rsidDel="00AD23C4">
          <w:rPr>
            <w:b/>
          </w:rPr>
          <w:delText xml:space="preserve">, </w:delText>
        </w:r>
        <w:r w:rsidDel="00AD23C4">
          <w:fldChar w:fldCharType="begin"/>
        </w:r>
        <w:r w:rsidDel="00AD23C4">
          <w:delInstrText>HYPERLINK \l "O"</w:delInstrText>
        </w:r>
        <w:r w:rsidDel="00AD23C4">
          <w:fldChar w:fldCharType="separate"/>
        </w:r>
        <w:r w:rsidDel="00AD23C4">
          <w:rPr>
            <w:rStyle w:val="Hyperlink"/>
            <w:b/>
          </w:rPr>
          <w:delText>O</w:delText>
        </w:r>
        <w:r w:rsidDel="00AD23C4">
          <w:fldChar w:fldCharType="end"/>
        </w:r>
        <w:r w:rsidDel="00AD23C4">
          <w:rPr>
            <w:b/>
          </w:rPr>
          <w:delText xml:space="preserve">, </w:delText>
        </w:r>
        <w:r w:rsidDel="00AD23C4">
          <w:fldChar w:fldCharType="begin"/>
        </w:r>
        <w:r w:rsidDel="00AD23C4">
          <w:delInstrText>HYPERLINK \l "P"</w:delInstrText>
        </w:r>
        <w:r w:rsidDel="00AD23C4">
          <w:fldChar w:fldCharType="separate"/>
        </w:r>
        <w:r w:rsidDel="00AD23C4">
          <w:rPr>
            <w:rStyle w:val="Hyperlink"/>
            <w:b/>
          </w:rPr>
          <w:delText>P</w:delText>
        </w:r>
        <w:r w:rsidDel="00AD23C4">
          <w:fldChar w:fldCharType="end"/>
        </w:r>
        <w:r w:rsidDel="00AD23C4">
          <w:rPr>
            <w:b/>
          </w:rPr>
          <w:delText xml:space="preserve">, </w:delText>
        </w:r>
        <w:r w:rsidDel="00AD23C4">
          <w:fldChar w:fldCharType="begin"/>
        </w:r>
        <w:r w:rsidDel="00AD23C4">
          <w:delInstrText>HYPERLINK \l "Q"</w:delInstrText>
        </w:r>
        <w:r w:rsidDel="00AD23C4">
          <w:fldChar w:fldCharType="separate"/>
        </w:r>
        <w:r w:rsidDel="00AD23C4">
          <w:rPr>
            <w:rStyle w:val="Hyperlink"/>
            <w:b/>
          </w:rPr>
          <w:delText>Q</w:delText>
        </w:r>
        <w:r w:rsidDel="00AD23C4">
          <w:fldChar w:fldCharType="end"/>
        </w:r>
        <w:r w:rsidDel="00AD23C4">
          <w:rPr>
            <w:b/>
          </w:rPr>
          <w:delText xml:space="preserve">, </w:delText>
        </w:r>
        <w:r w:rsidDel="00AD23C4">
          <w:fldChar w:fldCharType="begin"/>
        </w:r>
        <w:r w:rsidDel="00AD23C4">
          <w:delInstrText>HYPERLINK \l "R"</w:delInstrText>
        </w:r>
        <w:r w:rsidDel="00AD23C4">
          <w:fldChar w:fldCharType="separate"/>
        </w:r>
        <w:r w:rsidDel="00AD23C4">
          <w:rPr>
            <w:rStyle w:val="Hyperlink"/>
            <w:b/>
          </w:rPr>
          <w:delText>R</w:delText>
        </w:r>
        <w:r w:rsidDel="00AD23C4">
          <w:fldChar w:fldCharType="end"/>
        </w:r>
        <w:r w:rsidDel="00AD23C4">
          <w:rPr>
            <w:b/>
          </w:rPr>
          <w:delText xml:space="preserve">, </w:delText>
        </w:r>
        <w:r w:rsidDel="00AD23C4">
          <w:fldChar w:fldCharType="begin"/>
        </w:r>
        <w:r w:rsidDel="00AD23C4">
          <w:delInstrText>HYPERLINK \l "S"</w:delInstrText>
        </w:r>
        <w:r w:rsidDel="00AD23C4">
          <w:fldChar w:fldCharType="separate"/>
        </w:r>
        <w:r w:rsidDel="00AD23C4">
          <w:rPr>
            <w:rStyle w:val="Hyperlink"/>
            <w:b/>
          </w:rPr>
          <w:delText>S</w:delText>
        </w:r>
        <w:r w:rsidDel="00AD23C4">
          <w:fldChar w:fldCharType="end"/>
        </w:r>
        <w:r w:rsidDel="00AD23C4">
          <w:rPr>
            <w:b/>
          </w:rPr>
          <w:delText xml:space="preserve">, </w:delText>
        </w:r>
        <w:r w:rsidDel="00AD23C4">
          <w:fldChar w:fldCharType="begin"/>
        </w:r>
        <w:r w:rsidDel="00AD23C4">
          <w:delInstrText>HYPERLINK \l "T"</w:delInstrText>
        </w:r>
        <w:r w:rsidDel="00AD23C4">
          <w:fldChar w:fldCharType="separate"/>
        </w:r>
        <w:r w:rsidDel="00AD23C4">
          <w:rPr>
            <w:rStyle w:val="Hyperlink"/>
            <w:b/>
          </w:rPr>
          <w:delText>T</w:delText>
        </w:r>
        <w:r w:rsidDel="00AD23C4">
          <w:fldChar w:fldCharType="end"/>
        </w:r>
        <w:r w:rsidDel="00AD23C4">
          <w:rPr>
            <w:b/>
          </w:rPr>
          <w:delText xml:space="preserve">, </w:delText>
        </w:r>
        <w:r w:rsidDel="00AD23C4">
          <w:fldChar w:fldCharType="begin"/>
        </w:r>
        <w:r w:rsidDel="00AD23C4">
          <w:delInstrText>HYPERLINK \l "U"</w:delInstrText>
        </w:r>
        <w:r w:rsidDel="00AD23C4">
          <w:fldChar w:fldCharType="separate"/>
        </w:r>
        <w:r w:rsidDel="00AD23C4">
          <w:rPr>
            <w:rStyle w:val="Hyperlink"/>
            <w:b/>
          </w:rPr>
          <w:delText>U</w:delText>
        </w:r>
        <w:r w:rsidDel="00AD23C4">
          <w:fldChar w:fldCharType="end"/>
        </w:r>
        <w:r w:rsidDel="00AD23C4">
          <w:rPr>
            <w:b/>
          </w:rPr>
          <w:delText xml:space="preserve">, </w:delText>
        </w:r>
        <w:r w:rsidDel="00AD23C4">
          <w:fldChar w:fldCharType="begin"/>
        </w:r>
        <w:r w:rsidDel="00AD23C4">
          <w:delInstrText>HYPERLINK \l "V"</w:delInstrText>
        </w:r>
        <w:r w:rsidDel="00AD23C4">
          <w:fldChar w:fldCharType="separate"/>
        </w:r>
        <w:r w:rsidDel="00AD23C4">
          <w:rPr>
            <w:rStyle w:val="Hyperlink"/>
            <w:b/>
          </w:rPr>
          <w:delText>V</w:delText>
        </w:r>
        <w:r w:rsidDel="00AD23C4">
          <w:fldChar w:fldCharType="end"/>
        </w:r>
        <w:r w:rsidDel="00AD23C4">
          <w:rPr>
            <w:b/>
          </w:rPr>
          <w:delText xml:space="preserve">, </w:delText>
        </w:r>
        <w:r w:rsidDel="00AD23C4">
          <w:fldChar w:fldCharType="begin"/>
        </w:r>
        <w:r w:rsidDel="00AD23C4">
          <w:delInstrText>HYPERLINK \l "W"</w:delInstrText>
        </w:r>
        <w:r w:rsidDel="00AD23C4">
          <w:fldChar w:fldCharType="separate"/>
        </w:r>
        <w:r w:rsidDel="00AD23C4">
          <w:rPr>
            <w:rStyle w:val="Hyperlink"/>
            <w:b/>
          </w:rPr>
          <w:delText>W</w:delText>
        </w:r>
        <w:r w:rsidDel="00AD23C4">
          <w:fldChar w:fldCharType="end"/>
        </w:r>
        <w:r w:rsidDel="00AD23C4">
          <w:rPr>
            <w:b/>
          </w:rPr>
          <w:delText xml:space="preserve">, </w:delText>
        </w:r>
        <w:r w:rsidDel="00AD23C4">
          <w:fldChar w:fldCharType="begin"/>
        </w:r>
        <w:r w:rsidDel="00AD23C4">
          <w:delInstrText>HYPERLINK \l "X"</w:delInstrText>
        </w:r>
        <w:r w:rsidDel="00AD23C4">
          <w:fldChar w:fldCharType="separate"/>
        </w:r>
        <w:r w:rsidDel="00AD23C4">
          <w:rPr>
            <w:rStyle w:val="Hyperlink"/>
            <w:b/>
          </w:rPr>
          <w:delText>X</w:delText>
        </w:r>
        <w:r w:rsidDel="00AD23C4">
          <w:fldChar w:fldCharType="end"/>
        </w:r>
        <w:r w:rsidDel="00AD23C4">
          <w:rPr>
            <w:b/>
          </w:rPr>
          <w:delText xml:space="preserve">, </w:delText>
        </w:r>
        <w:r w:rsidDel="00AD23C4">
          <w:fldChar w:fldCharType="begin"/>
        </w:r>
        <w:r w:rsidDel="00AD23C4">
          <w:delInstrText>HYPERLINK \l "Y"</w:delInstrText>
        </w:r>
        <w:r w:rsidDel="00AD23C4">
          <w:fldChar w:fldCharType="separate"/>
        </w:r>
        <w:r w:rsidDel="00AD23C4">
          <w:rPr>
            <w:rStyle w:val="Hyperlink"/>
            <w:b/>
          </w:rPr>
          <w:delText>Y</w:delText>
        </w:r>
        <w:r w:rsidDel="00AD23C4">
          <w:fldChar w:fldCharType="end"/>
        </w:r>
        <w:r w:rsidDel="00AD23C4">
          <w:rPr>
            <w:b/>
          </w:rPr>
          <w:delText xml:space="preserve">, </w:delText>
        </w:r>
        <w:r w:rsidDel="00AD23C4">
          <w:fldChar w:fldCharType="begin"/>
        </w:r>
        <w:r w:rsidDel="00AD23C4">
          <w:delInstrText>HYPERLINK \l "Z"</w:delInstrText>
        </w:r>
        <w:r w:rsidDel="00AD23C4">
          <w:fldChar w:fldCharType="separate"/>
        </w:r>
        <w:r w:rsidDel="00AD23C4">
          <w:rPr>
            <w:rStyle w:val="Hyperlink"/>
            <w:b/>
          </w:rPr>
          <w:delText>Z</w:delText>
        </w:r>
        <w:r w:rsidDel="00AD23C4">
          <w:fldChar w:fldCharType="end"/>
        </w:r>
        <w:r w:rsidDel="00AD23C4">
          <w:rPr>
            <w:b/>
          </w:rPr>
          <w:delText>;</w:delText>
        </w:r>
      </w:del>
    </w:p>
    <w:p w14:paraId="266981BA" w14:textId="5BF8D280" w:rsidR="00AD23C4" w:rsidRPr="00842B9A" w:rsidDel="00AD23C4" w:rsidRDefault="00AD23C4" w:rsidP="00AD23C4">
      <w:pPr>
        <w:pStyle w:val="BodyText"/>
        <w:rPr>
          <w:del w:id="14" w:author="ERCOT" w:date="2025-09-30T14:10:00Z" w16du:dateUtc="2025-09-30T19:10:00Z"/>
          <w:rStyle w:val="Hyperlink"/>
        </w:rPr>
      </w:pPr>
      <w:del w:id="15" w:author="ERCOT" w:date="2025-09-30T14:10:00Z" w16du:dateUtc="2025-09-30T19:10:00Z">
        <w:r w:rsidDel="00AD23C4">
          <w:rPr>
            <w:u w:val="single"/>
          </w:rPr>
          <w:fldChar w:fldCharType="begin"/>
        </w:r>
        <w:r w:rsidDel="00AD23C4">
          <w:rPr>
            <w:u w:val="single"/>
          </w:rPr>
          <w:delInstrText>HYPERLINK "../Final/2.2%09ACRONYMS AND ABBREVIATIONS"</w:delInstrText>
        </w:r>
        <w:r w:rsidDel="00AD23C4">
          <w:rPr>
            <w:u w:val="single"/>
          </w:rPr>
        </w:r>
        <w:r w:rsidDel="00AD23C4">
          <w:rPr>
            <w:u w:val="single"/>
          </w:rPr>
          <w:fldChar w:fldCharType="separate"/>
        </w:r>
        <w:r w:rsidRPr="00842B9A" w:rsidDel="00AD23C4">
          <w:rPr>
            <w:rStyle w:val="Hyperlink"/>
          </w:rPr>
          <w:delText>List of Acronyms</w:delText>
        </w:r>
      </w:del>
    </w:p>
    <w:p w14:paraId="38A29284" w14:textId="4DB86C43" w:rsidR="00AD23C4" w:rsidDel="00AD23C4" w:rsidRDefault="00AD23C4" w:rsidP="00AD23C4">
      <w:pPr>
        <w:pStyle w:val="BodyText"/>
        <w:pBdr>
          <w:bottom w:val="single" w:sz="4" w:space="1" w:color="auto"/>
        </w:pBdr>
        <w:rPr>
          <w:del w:id="16" w:author="ERCOT" w:date="2025-09-30T14:10:00Z" w16du:dateUtc="2025-09-30T19:10:00Z"/>
        </w:rPr>
      </w:pPr>
      <w:del w:id="17" w:author="ERCOT" w:date="2025-09-30T14:10:00Z" w16du:dateUtc="2025-09-30T19:10:00Z">
        <w:r w:rsidDel="00AD23C4">
          <w:rPr>
            <w:u w:val="single"/>
          </w:rPr>
          <w:fldChar w:fldCharType="end"/>
        </w:r>
      </w:del>
    </w:p>
    <w:p w14:paraId="4FDB928A" w14:textId="371E1816" w:rsidR="00AD23C4" w:rsidRPr="00AD56E1" w:rsidDel="00AD23C4" w:rsidRDefault="00AD23C4" w:rsidP="00AD23C4">
      <w:pPr>
        <w:spacing w:after="240"/>
        <w:rPr>
          <w:del w:id="18" w:author="ERCOT" w:date="2025-09-30T14:10:00Z" w16du:dateUtc="2025-09-30T19:10:00Z"/>
          <w:b/>
          <w:sz w:val="40"/>
          <w:szCs w:val="40"/>
        </w:rPr>
      </w:pPr>
      <w:bookmarkStart w:id="19" w:name="_ACRONYMS_AND_ABBREVIATIONS"/>
      <w:bookmarkStart w:id="20" w:name="A"/>
      <w:bookmarkStart w:id="21" w:name="_Toc118224650"/>
      <w:bookmarkStart w:id="22" w:name="_Toc118909718"/>
      <w:bookmarkStart w:id="23" w:name="_Toc205190567"/>
      <w:bookmarkEnd w:id="19"/>
      <w:del w:id="24" w:author="ERCOT" w:date="2025-09-30T14:10:00Z" w16du:dateUtc="2025-09-30T19:10:00Z">
        <w:r w:rsidRPr="00AD56E1" w:rsidDel="00AD23C4">
          <w:rPr>
            <w:b/>
            <w:sz w:val="40"/>
            <w:szCs w:val="40"/>
          </w:rPr>
          <w:lastRenderedPageBreak/>
          <w:delText>A</w:delText>
        </w:r>
      </w:del>
    </w:p>
    <w:bookmarkEnd w:id="20"/>
    <w:p w14:paraId="3591A800" w14:textId="7B0E7C0E" w:rsidR="00AD23C4" w:rsidRPr="00AD56E1" w:rsidDel="00AD23C4" w:rsidRDefault="00AD23C4" w:rsidP="00AD23C4">
      <w:pPr>
        <w:spacing w:after="240"/>
        <w:rPr>
          <w:del w:id="25" w:author="ERCOT" w:date="2025-09-30T14:10:00Z" w16du:dateUtc="2025-09-30T19:10:00Z"/>
          <w:iCs/>
        </w:rPr>
      </w:pPr>
      <w:del w:id="2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2FE6E91C" w14:textId="75BA0F7B" w:rsidR="00AD23C4" w:rsidRPr="00AD56E1" w:rsidDel="00AD23C4" w:rsidRDefault="00AD23C4" w:rsidP="00AD23C4">
      <w:pPr>
        <w:keepNext/>
        <w:spacing w:after="240"/>
        <w:rPr>
          <w:del w:id="27" w:author="ERCOT" w:date="2025-09-30T14:10:00Z" w16du:dateUtc="2025-09-30T19:10:00Z"/>
          <w:b/>
          <w:sz w:val="40"/>
          <w:szCs w:val="40"/>
        </w:rPr>
      </w:pPr>
      <w:del w:id="28" w:author="ERCOT" w:date="2025-09-30T14:10:00Z" w16du:dateUtc="2025-09-30T19:10:00Z">
        <w:r w:rsidRPr="00AD56E1" w:rsidDel="00AD23C4">
          <w:rPr>
            <w:b/>
            <w:sz w:val="40"/>
            <w:szCs w:val="40"/>
          </w:rPr>
          <w:delText>B</w:delText>
        </w:r>
      </w:del>
    </w:p>
    <w:p w14:paraId="48899A3C" w14:textId="6EEC9C20" w:rsidR="00AD23C4" w:rsidRPr="00AD56E1" w:rsidDel="00AD23C4" w:rsidRDefault="00AD23C4" w:rsidP="00AD23C4">
      <w:pPr>
        <w:spacing w:after="240"/>
        <w:rPr>
          <w:del w:id="29" w:author="ERCOT" w:date="2025-09-30T14:10:00Z" w16du:dateUtc="2025-09-30T19:10:00Z"/>
          <w:iCs/>
        </w:rPr>
      </w:pPr>
      <w:del w:id="30"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r w:rsidRPr="00AD56E1" w:rsidDel="00AD23C4">
          <w:rPr>
            <w:b/>
            <w:sz w:val="40"/>
            <w:szCs w:val="40"/>
          </w:rPr>
          <w:delText xml:space="preserve"> </w:delText>
        </w:r>
      </w:del>
    </w:p>
    <w:p w14:paraId="61EEB913" w14:textId="3F1F78B1" w:rsidR="00AD23C4" w:rsidDel="00AD23C4" w:rsidRDefault="00AD23C4" w:rsidP="00AD23C4">
      <w:pPr>
        <w:keepNext/>
        <w:spacing w:after="240"/>
        <w:rPr>
          <w:del w:id="31" w:author="ERCOT" w:date="2025-09-30T14:10:00Z" w16du:dateUtc="2025-09-30T19:10:00Z"/>
          <w:b/>
          <w:sz w:val="40"/>
          <w:szCs w:val="40"/>
        </w:rPr>
      </w:pPr>
      <w:del w:id="32" w:author="ERCOT" w:date="2025-09-30T14:10:00Z" w16du:dateUtc="2025-09-30T19:10:00Z">
        <w:r w:rsidRPr="00AD56E1" w:rsidDel="00AD23C4">
          <w:rPr>
            <w:b/>
            <w:sz w:val="40"/>
            <w:szCs w:val="40"/>
          </w:rPr>
          <w:delText>C</w:delText>
        </w:r>
      </w:del>
    </w:p>
    <w:p w14:paraId="1E3F0078" w14:textId="7CA5212D" w:rsidR="00AD23C4" w:rsidDel="00AD23C4" w:rsidRDefault="00AD23C4" w:rsidP="00AD23C4">
      <w:pPr>
        <w:spacing w:after="240"/>
        <w:rPr>
          <w:del w:id="33" w:author="ERCOT" w:date="2025-09-30T14:10:00Z" w16du:dateUtc="2025-09-30T19:10:00Z"/>
          <w:iCs/>
        </w:rPr>
      </w:pPr>
      <w:del w:id="3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7201CB04" w14:textId="65F6C750" w:rsidR="00AD23C4" w:rsidRPr="00AD56E1" w:rsidDel="00AD23C4" w:rsidRDefault="00AD23C4" w:rsidP="00AD23C4">
      <w:pPr>
        <w:keepNext/>
        <w:spacing w:after="240"/>
        <w:rPr>
          <w:del w:id="35" w:author="ERCOT" w:date="2025-09-30T14:10:00Z" w16du:dateUtc="2025-09-30T19:10:00Z"/>
          <w:b/>
          <w:sz w:val="40"/>
          <w:szCs w:val="40"/>
        </w:rPr>
      </w:pPr>
      <w:del w:id="36" w:author="ERCOT" w:date="2025-09-30T14:10:00Z" w16du:dateUtc="2025-09-30T19:10:00Z">
        <w:r w:rsidRPr="00AD56E1" w:rsidDel="00AD23C4">
          <w:rPr>
            <w:b/>
            <w:sz w:val="40"/>
            <w:szCs w:val="40"/>
          </w:rPr>
          <w:delText>D</w:delText>
        </w:r>
        <w:bookmarkStart w:id="37" w:name="D"/>
        <w:bookmarkEnd w:id="37"/>
      </w:del>
    </w:p>
    <w:p w14:paraId="49D646F9" w14:textId="6148C143" w:rsidR="00AD23C4" w:rsidRPr="00AD56E1" w:rsidDel="00AD23C4" w:rsidRDefault="00AD23C4" w:rsidP="00AD23C4">
      <w:pPr>
        <w:spacing w:after="240"/>
        <w:rPr>
          <w:del w:id="38" w:author="ERCOT" w:date="2025-09-30T14:10:00Z" w16du:dateUtc="2025-09-30T19:10:00Z"/>
          <w:iCs/>
        </w:rPr>
      </w:pPr>
      <w:del w:id="39"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3C6D954D" w14:textId="3F2B1FE6" w:rsidR="00AD23C4" w:rsidRPr="00AD56E1" w:rsidDel="00AD23C4" w:rsidRDefault="00AD23C4" w:rsidP="00AD23C4">
      <w:pPr>
        <w:keepNext/>
        <w:spacing w:after="240"/>
        <w:rPr>
          <w:del w:id="40" w:author="ERCOT" w:date="2025-09-30T14:10:00Z" w16du:dateUtc="2025-09-30T19:10:00Z"/>
          <w:b/>
          <w:sz w:val="40"/>
          <w:szCs w:val="40"/>
        </w:rPr>
      </w:pPr>
      <w:del w:id="41" w:author="ERCOT" w:date="2025-09-30T14:10:00Z" w16du:dateUtc="2025-09-30T19:10:00Z">
        <w:r w:rsidRPr="00AD56E1" w:rsidDel="00AD23C4">
          <w:rPr>
            <w:b/>
            <w:sz w:val="40"/>
            <w:szCs w:val="40"/>
          </w:rPr>
          <w:delText>E</w:delText>
        </w:r>
      </w:del>
    </w:p>
    <w:p w14:paraId="53057274" w14:textId="2F699545" w:rsidR="00AD23C4" w:rsidRPr="00AD56E1" w:rsidDel="00AD23C4" w:rsidRDefault="00AD23C4" w:rsidP="00AD23C4">
      <w:pPr>
        <w:spacing w:after="240"/>
        <w:rPr>
          <w:del w:id="42" w:author="ERCOT" w:date="2025-09-30T14:10:00Z" w16du:dateUtc="2025-09-30T19:10:00Z"/>
          <w:iCs/>
        </w:rPr>
      </w:pPr>
      <w:del w:id="43"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304B0EC" w14:textId="00904206" w:rsidR="00AD23C4" w:rsidRPr="00AD56E1" w:rsidDel="00AD23C4" w:rsidRDefault="00AD23C4" w:rsidP="00AD23C4">
      <w:pPr>
        <w:keepNext/>
        <w:spacing w:after="240"/>
        <w:rPr>
          <w:del w:id="44" w:author="ERCOT" w:date="2025-09-30T14:10:00Z" w16du:dateUtc="2025-09-30T19:10:00Z"/>
          <w:b/>
          <w:sz w:val="40"/>
          <w:szCs w:val="40"/>
        </w:rPr>
      </w:pPr>
      <w:del w:id="45" w:author="ERCOT" w:date="2025-09-30T14:10:00Z" w16du:dateUtc="2025-09-30T19:10:00Z">
        <w:r w:rsidRPr="00AD56E1" w:rsidDel="00AD23C4">
          <w:rPr>
            <w:b/>
            <w:sz w:val="40"/>
            <w:szCs w:val="40"/>
          </w:rPr>
          <w:delText>F</w:delText>
        </w:r>
      </w:del>
    </w:p>
    <w:p w14:paraId="36040CFA" w14:textId="756C562D" w:rsidR="00AD23C4" w:rsidRPr="00AD56E1" w:rsidDel="00AD23C4" w:rsidRDefault="00AD23C4" w:rsidP="00AD23C4">
      <w:pPr>
        <w:spacing w:after="240"/>
        <w:rPr>
          <w:del w:id="46" w:author="ERCOT" w:date="2025-09-30T14:10:00Z" w16du:dateUtc="2025-09-30T19:10:00Z"/>
          <w:iCs/>
        </w:rPr>
      </w:pPr>
      <w:del w:id="47"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547291FC" w14:textId="58330132" w:rsidR="00AD23C4" w:rsidRPr="00AD56E1" w:rsidDel="00AD23C4" w:rsidRDefault="00AD23C4" w:rsidP="00AD23C4">
      <w:pPr>
        <w:keepNext/>
        <w:spacing w:after="240"/>
        <w:rPr>
          <w:del w:id="48" w:author="ERCOT" w:date="2025-09-30T14:10:00Z" w16du:dateUtc="2025-09-30T19:10:00Z"/>
          <w:b/>
          <w:sz w:val="40"/>
          <w:szCs w:val="40"/>
        </w:rPr>
      </w:pPr>
      <w:del w:id="49" w:author="ERCOT" w:date="2025-09-30T14:10:00Z" w16du:dateUtc="2025-09-30T19:10:00Z">
        <w:r w:rsidRPr="00AD56E1" w:rsidDel="00AD23C4">
          <w:rPr>
            <w:b/>
            <w:sz w:val="40"/>
            <w:szCs w:val="40"/>
          </w:rPr>
          <w:delText>G</w:delText>
        </w:r>
      </w:del>
    </w:p>
    <w:p w14:paraId="4A574F1B" w14:textId="5EAE0E7F" w:rsidR="00AD23C4" w:rsidRPr="00AD56E1" w:rsidDel="00AD23C4" w:rsidRDefault="00AD23C4" w:rsidP="00AD23C4">
      <w:pPr>
        <w:spacing w:after="240"/>
        <w:rPr>
          <w:del w:id="50" w:author="ERCOT" w:date="2025-09-30T14:10:00Z" w16du:dateUtc="2025-09-30T19:10:00Z"/>
          <w:iCs/>
        </w:rPr>
      </w:pPr>
      <w:del w:id="51"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282A17E" w14:textId="566F095C" w:rsidR="00AD23C4" w:rsidRPr="00AD56E1" w:rsidDel="00AD23C4" w:rsidRDefault="00AD23C4" w:rsidP="00AD23C4">
      <w:pPr>
        <w:keepNext/>
        <w:spacing w:after="240"/>
        <w:rPr>
          <w:del w:id="52" w:author="ERCOT" w:date="2025-09-30T14:10:00Z" w16du:dateUtc="2025-09-30T19:10:00Z"/>
          <w:b/>
          <w:sz w:val="40"/>
          <w:szCs w:val="40"/>
        </w:rPr>
      </w:pPr>
      <w:del w:id="53" w:author="ERCOT" w:date="2025-09-30T14:10:00Z" w16du:dateUtc="2025-09-30T19:10:00Z">
        <w:r w:rsidRPr="00AD56E1" w:rsidDel="00AD23C4">
          <w:rPr>
            <w:b/>
            <w:sz w:val="40"/>
            <w:szCs w:val="40"/>
          </w:rPr>
          <w:delText>H</w:delText>
        </w:r>
      </w:del>
    </w:p>
    <w:p w14:paraId="387A1AB8" w14:textId="4F673D96" w:rsidR="00AD23C4" w:rsidRPr="00AD56E1" w:rsidDel="00AD23C4" w:rsidRDefault="00AD23C4" w:rsidP="00AD23C4">
      <w:pPr>
        <w:spacing w:after="240"/>
        <w:rPr>
          <w:del w:id="54" w:author="ERCOT" w:date="2025-09-30T14:10:00Z" w16du:dateUtc="2025-09-30T19:10:00Z"/>
          <w:iCs/>
        </w:rPr>
      </w:pPr>
      <w:del w:id="55"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3F5FC44F" w14:textId="4A33E3E5" w:rsidR="00AD23C4" w:rsidDel="00AD23C4" w:rsidRDefault="00AD23C4" w:rsidP="00AD23C4">
      <w:pPr>
        <w:keepNext/>
        <w:spacing w:after="240"/>
        <w:rPr>
          <w:del w:id="56" w:author="ERCOT" w:date="2025-09-30T14:10:00Z" w16du:dateUtc="2025-09-30T19:10:00Z"/>
          <w:b/>
          <w:sz w:val="40"/>
          <w:szCs w:val="40"/>
        </w:rPr>
      </w:pPr>
      <w:del w:id="57" w:author="ERCOT" w:date="2025-09-30T14:10:00Z" w16du:dateUtc="2025-09-30T19:10:00Z">
        <w:r w:rsidRPr="00AD56E1" w:rsidDel="00AD23C4">
          <w:rPr>
            <w:b/>
            <w:sz w:val="40"/>
            <w:szCs w:val="40"/>
          </w:rPr>
          <w:delText>I</w:delText>
        </w:r>
      </w:del>
    </w:p>
    <w:p w14:paraId="57FADEC5" w14:textId="14105CB1" w:rsidR="00AD23C4" w:rsidRPr="00AD56E1" w:rsidDel="00AD23C4" w:rsidRDefault="00AD23C4" w:rsidP="00AD23C4">
      <w:pPr>
        <w:spacing w:after="240"/>
        <w:rPr>
          <w:del w:id="58" w:author="ERCOT" w:date="2025-09-30T14:10:00Z" w16du:dateUtc="2025-09-30T19:10:00Z"/>
          <w:iCs/>
        </w:rPr>
      </w:pPr>
      <w:del w:id="59"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4E40FDC3" w14:textId="52C0C027" w:rsidR="00AD23C4" w:rsidRPr="00AD56E1" w:rsidDel="00AD23C4" w:rsidRDefault="00AD23C4" w:rsidP="00AD23C4">
      <w:pPr>
        <w:keepNext/>
        <w:spacing w:after="240"/>
        <w:rPr>
          <w:del w:id="60" w:author="ERCOT" w:date="2025-09-30T14:10:00Z" w16du:dateUtc="2025-09-30T19:10:00Z"/>
          <w:b/>
          <w:sz w:val="40"/>
          <w:szCs w:val="40"/>
        </w:rPr>
      </w:pPr>
      <w:del w:id="61" w:author="ERCOT" w:date="2025-09-30T14:10:00Z" w16du:dateUtc="2025-09-30T19:10:00Z">
        <w:r w:rsidRPr="00AD56E1" w:rsidDel="00AD23C4">
          <w:rPr>
            <w:b/>
            <w:sz w:val="40"/>
            <w:szCs w:val="40"/>
          </w:rPr>
          <w:delText>J</w:delText>
        </w:r>
      </w:del>
    </w:p>
    <w:p w14:paraId="2E5405A5" w14:textId="3842FEEB" w:rsidR="00AD23C4" w:rsidRPr="00AD56E1" w:rsidDel="00AD23C4" w:rsidRDefault="00AD23C4" w:rsidP="00AD23C4">
      <w:pPr>
        <w:spacing w:after="240"/>
        <w:rPr>
          <w:del w:id="62" w:author="ERCOT" w:date="2025-09-30T14:10:00Z" w16du:dateUtc="2025-09-30T19:10:00Z"/>
          <w:iCs/>
        </w:rPr>
      </w:pPr>
      <w:del w:id="63"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86962AE" w14:textId="7D3A5E8D" w:rsidR="00AD23C4" w:rsidRPr="00AD56E1" w:rsidDel="00AD23C4" w:rsidRDefault="00AD23C4" w:rsidP="00AD23C4">
      <w:pPr>
        <w:keepNext/>
        <w:spacing w:after="240"/>
        <w:rPr>
          <w:del w:id="64" w:author="ERCOT" w:date="2025-09-30T14:10:00Z" w16du:dateUtc="2025-09-30T19:10:00Z"/>
          <w:b/>
          <w:sz w:val="40"/>
          <w:szCs w:val="40"/>
        </w:rPr>
      </w:pPr>
      <w:del w:id="65" w:author="ERCOT" w:date="2025-09-30T14:10:00Z" w16du:dateUtc="2025-09-30T19:10:00Z">
        <w:r w:rsidRPr="00AD56E1" w:rsidDel="00AD23C4">
          <w:rPr>
            <w:b/>
            <w:sz w:val="40"/>
            <w:szCs w:val="40"/>
          </w:rPr>
          <w:lastRenderedPageBreak/>
          <w:delText>K</w:delText>
        </w:r>
      </w:del>
    </w:p>
    <w:p w14:paraId="2DFBA1F3" w14:textId="4260FBA8" w:rsidR="00AD23C4" w:rsidRPr="00AD56E1" w:rsidDel="00AD23C4" w:rsidRDefault="00AD23C4" w:rsidP="00AD23C4">
      <w:pPr>
        <w:spacing w:after="240"/>
        <w:rPr>
          <w:del w:id="66" w:author="ERCOT" w:date="2025-09-30T14:10:00Z" w16du:dateUtc="2025-09-30T19:10:00Z"/>
          <w:iCs/>
        </w:rPr>
      </w:pPr>
      <w:del w:id="67"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2980C0F8" w14:textId="1DA3314D" w:rsidR="00AD23C4" w:rsidRDefault="00AD23C4" w:rsidP="00AD23C4">
      <w:pPr>
        <w:keepNext/>
        <w:spacing w:after="240"/>
        <w:rPr>
          <w:b/>
          <w:sz w:val="40"/>
          <w:szCs w:val="40"/>
        </w:rPr>
      </w:pPr>
      <w:del w:id="68" w:author="ERCOT" w:date="2025-09-30T14:10:00Z" w16du:dateUtc="2025-09-30T19:10:00Z">
        <w:r w:rsidRPr="00AD56E1" w:rsidDel="00AD23C4">
          <w:rPr>
            <w:b/>
            <w:sz w:val="40"/>
            <w:szCs w:val="40"/>
          </w:rPr>
          <w:delText>L</w:delText>
        </w:r>
      </w:del>
    </w:p>
    <w:p w14:paraId="7A9FE78E" w14:textId="43D679F8" w:rsidR="002A7D97" w:rsidRPr="002A7D97" w:rsidDel="002A7D97" w:rsidRDefault="002A7D97" w:rsidP="00AD23C4">
      <w:pPr>
        <w:keepNext/>
        <w:spacing w:after="240"/>
        <w:rPr>
          <w:del w:id="69" w:author="ERCOT" w:date="2025-12-16T17:26:00Z" w16du:dateUtc="2025-12-16T23:26:00Z"/>
          <w:b/>
          <w:bCs/>
        </w:rPr>
      </w:pPr>
      <w:del w:id="70" w:author="ERCOT" w:date="2025-12-16T17:26:00Z" w16du:dateUtc="2025-12-16T23:26:00Z">
        <w:r w:rsidRPr="002A7D97" w:rsidDel="002A7D97">
          <w:rPr>
            <w:b/>
            <w:bCs/>
          </w:rPr>
          <w:delText xml:space="preserve">Load Commissioning Plan (LCP) </w:delText>
        </w:r>
      </w:del>
    </w:p>
    <w:p w14:paraId="784C89AE" w14:textId="1611FF88" w:rsidR="002A7D97" w:rsidRPr="00AD56E1" w:rsidDel="00AD23C4" w:rsidRDefault="002A7D97" w:rsidP="00AD23C4">
      <w:pPr>
        <w:keepNext/>
        <w:spacing w:after="240"/>
        <w:rPr>
          <w:del w:id="71" w:author="ERCOT" w:date="2025-09-30T14:10:00Z" w16du:dateUtc="2025-09-30T19:10:00Z"/>
          <w:b/>
          <w:sz w:val="40"/>
          <w:szCs w:val="40"/>
        </w:rPr>
      </w:pPr>
      <w:del w:id="72" w:author="ERCOT" w:date="2025-12-16T17:26:00Z" w16du:dateUtc="2025-12-16T23:26:00Z">
        <w:r w:rsidDel="002A7D97">
          <w:delText>An agreed upon schedule between the interconnecting Transmission Service Provider (TSP) and Interconnecting Large Load Entity (ILLE) for connecting a Large Load in increments defined by the ILLE, compiled in the format prescribed by ERCOT, detailing dates, cumulative peak Demand amounts, and transmission upgrades that would be required to be in service for each amount of peak Demand. The LCP shall cover the time period from the Initial Energization date up to the final amount of peak Demand.</w:delText>
        </w:r>
      </w:del>
    </w:p>
    <w:p w14:paraId="26F83FF8" w14:textId="38D7DDA3" w:rsidR="00AD23C4" w:rsidRPr="00AD56E1" w:rsidDel="00AD23C4" w:rsidRDefault="00AD23C4" w:rsidP="00AD23C4">
      <w:pPr>
        <w:spacing w:before="240" w:after="240"/>
        <w:rPr>
          <w:del w:id="73" w:author="ERCOT" w:date="2025-09-30T14:10:00Z" w16du:dateUtc="2025-09-30T19:10:00Z"/>
          <w:iCs/>
        </w:rPr>
      </w:pPr>
      <w:del w:id="7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CBAC3DE" w14:textId="5FA17F19" w:rsidR="00AD23C4" w:rsidDel="00AD23C4" w:rsidRDefault="00AD23C4" w:rsidP="00AD23C4">
      <w:pPr>
        <w:spacing w:after="240"/>
        <w:rPr>
          <w:del w:id="75" w:author="ERCOT" w:date="2025-09-30T14:10:00Z" w16du:dateUtc="2025-09-30T19:10:00Z"/>
          <w:b/>
          <w:sz w:val="40"/>
          <w:szCs w:val="40"/>
        </w:rPr>
      </w:pPr>
      <w:del w:id="76" w:author="ERCOT" w:date="2025-09-30T14:10:00Z" w16du:dateUtc="2025-09-30T19:10:00Z">
        <w:r w:rsidRPr="00AD56E1" w:rsidDel="00AD23C4">
          <w:rPr>
            <w:b/>
            <w:sz w:val="40"/>
            <w:szCs w:val="40"/>
          </w:rPr>
          <w:delText>M</w:delText>
        </w:r>
      </w:del>
    </w:p>
    <w:p w14:paraId="43F8ED05" w14:textId="7956F2E5" w:rsidR="00AD23C4" w:rsidRPr="006643DD" w:rsidDel="00AD23C4" w:rsidRDefault="00AD23C4" w:rsidP="00AD23C4">
      <w:pPr>
        <w:pStyle w:val="H2"/>
        <w:rPr>
          <w:del w:id="77" w:author="ERCOT" w:date="2025-09-30T14:10:00Z" w16du:dateUtc="2025-09-30T19:10:00Z"/>
        </w:rPr>
      </w:pPr>
      <w:del w:id="78" w:author="ERCOT" w:date="2025-09-30T14:10:00Z" w16du:dateUtc="2025-09-30T19:10:00Z">
        <w:r w:rsidDel="00AD23C4">
          <w:delText>Manual System Adjustment</w:delText>
        </w:r>
      </w:del>
    </w:p>
    <w:p w14:paraId="3FA9BCB2" w14:textId="4662F0E7" w:rsidR="00AD23C4" w:rsidRPr="00AD56E1" w:rsidDel="001C37EA" w:rsidRDefault="001C37EA" w:rsidP="00AD23C4">
      <w:pPr>
        <w:keepNext/>
        <w:spacing w:after="240"/>
        <w:rPr>
          <w:del w:id="79" w:author="ERCOT" w:date="2025-12-10T10:11:00Z" w16du:dateUtc="2025-12-10T16:11:00Z"/>
          <w:b/>
          <w:sz w:val="40"/>
          <w:szCs w:val="40"/>
        </w:rPr>
      </w:pPr>
      <w:del w:id="80" w:author="ERCOT" w:date="2025-12-10T10:11:00Z" w16du:dateUtc="2025-12-10T16:11:00Z">
        <w:r w:rsidDel="001C37EA">
          <w:delText>Operator actions, with consequences allowed by Section 4, Transmission Planning Criteria, in response to an outage in the ERCOT System,</w:delText>
        </w:r>
        <w:r w:rsidRPr="00252423" w:rsidDel="001C37EA">
          <w:delText xml:space="preserve"> </w:delText>
        </w:r>
        <w:r w:rsidDel="001C37EA">
          <w:delText xml:space="preserve">including, but not limited to circuit switching or changes to schedules of Generation Resources </w:delText>
        </w:r>
        <w:r w:rsidRPr="005F081D" w:rsidDel="001C37EA">
          <w:delText>and Energy Storage Resources (ESRs)</w:delText>
        </w:r>
        <w:r w:rsidDel="001C37EA">
          <w:delText xml:space="preserve">, but </w:delText>
        </w:r>
        <w:r w:rsidRPr="0046431E" w:rsidDel="001C37EA">
          <w:delText>exclu</w:delText>
        </w:r>
        <w:r w:rsidDel="001C37EA">
          <w:delText>ding</w:delText>
        </w:r>
        <w:r w:rsidRPr="0046431E" w:rsidDel="001C37EA">
          <w:delText xml:space="preserve"> the physical repair or replacement of </w:delText>
        </w:r>
        <w:r w:rsidDel="001C37EA">
          <w:delText>any damaged equipment.</w:delText>
        </w:r>
      </w:del>
    </w:p>
    <w:p w14:paraId="6DB8D75F" w14:textId="039C9C0D" w:rsidR="00AD23C4" w:rsidRPr="00AD56E1" w:rsidDel="00AD23C4" w:rsidRDefault="00AD23C4" w:rsidP="00AD23C4">
      <w:pPr>
        <w:spacing w:after="240"/>
        <w:rPr>
          <w:del w:id="81" w:author="ERCOT" w:date="2025-09-30T14:10:00Z" w16du:dateUtc="2025-09-30T19:10:00Z"/>
          <w:iCs/>
        </w:rPr>
      </w:pPr>
      <w:del w:id="82"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5FEF68E" w14:textId="3A00B842" w:rsidR="00AD23C4" w:rsidRPr="00AD56E1" w:rsidDel="00AD23C4" w:rsidRDefault="00AD23C4" w:rsidP="00AD23C4">
      <w:pPr>
        <w:keepNext/>
        <w:spacing w:before="240" w:after="240"/>
        <w:rPr>
          <w:del w:id="83" w:author="ERCOT" w:date="2025-09-30T14:10:00Z" w16du:dateUtc="2025-09-30T19:10:00Z"/>
          <w:b/>
          <w:sz w:val="40"/>
          <w:szCs w:val="40"/>
        </w:rPr>
      </w:pPr>
      <w:del w:id="84" w:author="ERCOT" w:date="2025-09-30T14:10:00Z" w16du:dateUtc="2025-09-30T19:10:00Z">
        <w:r w:rsidDel="00AD23C4">
          <w:rPr>
            <w:b/>
            <w:sz w:val="40"/>
            <w:szCs w:val="40"/>
          </w:rPr>
          <w:delText>N</w:delText>
        </w:r>
      </w:del>
    </w:p>
    <w:p w14:paraId="0145808E" w14:textId="070C8BEE" w:rsidR="00AD23C4" w:rsidRPr="00AD56E1" w:rsidDel="00AD23C4" w:rsidRDefault="00AD23C4" w:rsidP="00AD23C4">
      <w:pPr>
        <w:spacing w:after="240"/>
        <w:rPr>
          <w:del w:id="85" w:author="ERCOT" w:date="2025-09-30T14:10:00Z" w16du:dateUtc="2025-09-30T19:10:00Z"/>
          <w:iCs/>
        </w:rPr>
      </w:pPr>
      <w:del w:id="8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2616854" w14:textId="0760CF9A" w:rsidR="00AD23C4" w:rsidRPr="00AD56E1" w:rsidDel="00AD23C4" w:rsidRDefault="00AD23C4" w:rsidP="00AD23C4">
      <w:pPr>
        <w:keepNext/>
        <w:spacing w:after="240"/>
        <w:rPr>
          <w:del w:id="87" w:author="ERCOT" w:date="2025-09-30T14:10:00Z" w16du:dateUtc="2025-09-30T19:10:00Z"/>
          <w:b/>
          <w:sz w:val="40"/>
          <w:szCs w:val="40"/>
        </w:rPr>
      </w:pPr>
      <w:del w:id="88" w:author="ERCOT" w:date="2025-09-30T14:10:00Z" w16du:dateUtc="2025-09-30T19:10:00Z">
        <w:r w:rsidRPr="00AD56E1" w:rsidDel="00AD23C4">
          <w:rPr>
            <w:b/>
            <w:sz w:val="40"/>
            <w:szCs w:val="40"/>
          </w:rPr>
          <w:delText>O</w:delText>
        </w:r>
      </w:del>
    </w:p>
    <w:p w14:paraId="4DEC46D1" w14:textId="689AD3F8" w:rsidR="00AD23C4" w:rsidRPr="00AD56E1" w:rsidDel="00AD23C4" w:rsidRDefault="00AD23C4" w:rsidP="00AD23C4">
      <w:pPr>
        <w:spacing w:after="240"/>
        <w:rPr>
          <w:del w:id="89" w:author="ERCOT" w:date="2025-09-30T14:10:00Z" w16du:dateUtc="2025-09-30T19:10:00Z"/>
          <w:iCs/>
        </w:rPr>
      </w:pPr>
      <w:del w:id="90"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7C659F3B" w14:textId="16C2C130" w:rsidR="00AD23C4" w:rsidRPr="00AD56E1" w:rsidDel="00AD23C4" w:rsidRDefault="00AD23C4" w:rsidP="00AD23C4">
      <w:pPr>
        <w:keepNext/>
        <w:spacing w:after="240"/>
        <w:rPr>
          <w:del w:id="91" w:author="ERCOT" w:date="2025-09-30T14:10:00Z" w16du:dateUtc="2025-09-30T19:10:00Z"/>
          <w:b/>
          <w:sz w:val="40"/>
          <w:szCs w:val="40"/>
        </w:rPr>
      </w:pPr>
      <w:del w:id="92" w:author="ERCOT" w:date="2025-09-30T14:10:00Z" w16du:dateUtc="2025-09-30T19:10:00Z">
        <w:r w:rsidRPr="00AD56E1" w:rsidDel="00AD23C4">
          <w:rPr>
            <w:b/>
            <w:sz w:val="40"/>
            <w:szCs w:val="40"/>
          </w:rPr>
          <w:delText>P</w:delText>
        </w:r>
      </w:del>
    </w:p>
    <w:p w14:paraId="619A9C6F" w14:textId="1CF5D789" w:rsidR="00AD23C4" w:rsidRPr="00AD56E1" w:rsidDel="00AD23C4" w:rsidRDefault="00AD23C4" w:rsidP="00AD23C4">
      <w:pPr>
        <w:spacing w:after="240"/>
        <w:rPr>
          <w:del w:id="93" w:author="ERCOT" w:date="2025-09-30T14:10:00Z" w16du:dateUtc="2025-09-30T19:10:00Z"/>
          <w:iCs/>
        </w:rPr>
      </w:pPr>
      <w:del w:id="9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03702DDD" w14:textId="1E5A720C" w:rsidR="00AD23C4" w:rsidRPr="00AD56E1" w:rsidDel="00AD23C4" w:rsidRDefault="00AD23C4" w:rsidP="00AD23C4">
      <w:pPr>
        <w:keepNext/>
        <w:spacing w:after="240"/>
        <w:rPr>
          <w:del w:id="95" w:author="ERCOT" w:date="2025-09-30T14:10:00Z" w16du:dateUtc="2025-09-30T19:10:00Z"/>
          <w:b/>
          <w:sz w:val="40"/>
          <w:szCs w:val="40"/>
        </w:rPr>
      </w:pPr>
      <w:del w:id="96" w:author="ERCOT" w:date="2025-09-30T14:10:00Z" w16du:dateUtc="2025-09-30T19:10:00Z">
        <w:r w:rsidRPr="00AD56E1" w:rsidDel="00AD23C4">
          <w:rPr>
            <w:b/>
            <w:sz w:val="40"/>
            <w:szCs w:val="40"/>
          </w:rPr>
          <w:delText>Q</w:delText>
        </w:r>
      </w:del>
    </w:p>
    <w:p w14:paraId="019C1B1B" w14:textId="6A861DB3" w:rsidR="00AD23C4" w:rsidRPr="00AD56E1" w:rsidDel="00AD23C4" w:rsidRDefault="00AD23C4" w:rsidP="00AD23C4">
      <w:pPr>
        <w:spacing w:after="240"/>
        <w:rPr>
          <w:del w:id="97" w:author="ERCOT" w:date="2025-09-30T14:10:00Z" w16du:dateUtc="2025-09-30T19:10:00Z"/>
          <w:iCs/>
        </w:rPr>
      </w:pPr>
      <w:del w:id="98"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5CC8878A" w14:textId="362E4C0C" w:rsidR="00AD23C4" w:rsidRPr="00AD56E1" w:rsidDel="00AD23C4" w:rsidRDefault="00AD23C4" w:rsidP="00AD23C4">
      <w:pPr>
        <w:keepNext/>
        <w:spacing w:after="240"/>
        <w:rPr>
          <w:del w:id="99" w:author="ERCOT" w:date="2025-09-30T14:10:00Z" w16du:dateUtc="2025-09-30T19:10:00Z"/>
          <w:b/>
          <w:sz w:val="40"/>
          <w:szCs w:val="40"/>
        </w:rPr>
      </w:pPr>
      <w:del w:id="100" w:author="ERCOT" w:date="2025-09-30T14:10:00Z" w16du:dateUtc="2025-09-30T19:10:00Z">
        <w:r w:rsidRPr="00AD56E1" w:rsidDel="00AD23C4">
          <w:rPr>
            <w:b/>
            <w:sz w:val="40"/>
            <w:szCs w:val="40"/>
          </w:rPr>
          <w:lastRenderedPageBreak/>
          <w:delText>R</w:delText>
        </w:r>
      </w:del>
    </w:p>
    <w:p w14:paraId="1404A3D6" w14:textId="366ED8A5" w:rsidR="00AD23C4" w:rsidRPr="00AD56E1" w:rsidDel="00AD23C4" w:rsidRDefault="00AD23C4" w:rsidP="00AD23C4">
      <w:pPr>
        <w:spacing w:after="240"/>
        <w:rPr>
          <w:del w:id="101" w:author="ERCOT" w:date="2025-09-30T14:10:00Z" w16du:dateUtc="2025-09-30T19:10:00Z"/>
          <w:iCs/>
        </w:rPr>
      </w:pPr>
      <w:del w:id="102"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10DFA7F" w14:textId="4625A933" w:rsidR="00AD23C4" w:rsidDel="00AD23C4" w:rsidRDefault="00AD23C4" w:rsidP="00AD23C4">
      <w:pPr>
        <w:keepNext/>
        <w:spacing w:after="240"/>
        <w:rPr>
          <w:del w:id="103" w:author="ERCOT" w:date="2025-09-30T14:10:00Z" w16du:dateUtc="2025-09-30T19:10:00Z"/>
          <w:b/>
          <w:sz w:val="40"/>
          <w:szCs w:val="40"/>
        </w:rPr>
      </w:pPr>
      <w:del w:id="104" w:author="ERCOT" w:date="2025-09-30T14:10:00Z" w16du:dateUtc="2025-09-30T19:10:00Z">
        <w:r w:rsidRPr="00AD56E1" w:rsidDel="00AD23C4">
          <w:rPr>
            <w:b/>
            <w:sz w:val="40"/>
            <w:szCs w:val="40"/>
          </w:rPr>
          <w:delText>S</w:delText>
        </w:r>
      </w:del>
    </w:p>
    <w:p w14:paraId="604FA4FD" w14:textId="3DA589BC" w:rsidR="00AD23C4" w:rsidRPr="00AD56E1" w:rsidDel="00AD23C4" w:rsidRDefault="00AD23C4" w:rsidP="00AD23C4">
      <w:pPr>
        <w:spacing w:after="240"/>
        <w:rPr>
          <w:del w:id="105" w:author="ERCOT" w:date="2025-09-30T14:10:00Z" w16du:dateUtc="2025-09-30T19:10:00Z"/>
          <w:iCs/>
        </w:rPr>
      </w:pPr>
      <w:del w:id="10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A79695B" w14:textId="12A1D302" w:rsidR="00AD23C4" w:rsidRPr="00AD56E1" w:rsidDel="00AD23C4" w:rsidRDefault="00AD23C4" w:rsidP="00AD23C4">
      <w:pPr>
        <w:keepNext/>
        <w:spacing w:after="240"/>
        <w:rPr>
          <w:del w:id="107" w:author="ERCOT" w:date="2025-09-30T14:10:00Z" w16du:dateUtc="2025-09-30T19:10:00Z"/>
          <w:b/>
          <w:sz w:val="40"/>
          <w:szCs w:val="40"/>
        </w:rPr>
      </w:pPr>
      <w:del w:id="108" w:author="ERCOT" w:date="2025-09-30T14:10:00Z" w16du:dateUtc="2025-09-30T19:10:00Z">
        <w:r w:rsidRPr="00AD56E1" w:rsidDel="00AD23C4">
          <w:rPr>
            <w:b/>
            <w:sz w:val="40"/>
            <w:szCs w:val="40"/>
          </w:rPr>
          <w:delText>T</w:delText>
        </w:r>
      </w:del>
    </w:p>
    <w:p w14:paraId="4ECBB408" w14:textId="5B5E1EE1" w:rsidR="00AD23C4" w:rsidRPr="00AD56E1" w:rsidDel="00AD23C4" w:rsidRDefault="00AD23C4" w:rsidP="00AD23C4">
      <w:pPr>
        <w:spacing w:after="240"/>
        <w:rPr>
          <w:del w:id="109" w:author="ERCOT" w:date="2025-09-30T14:10:00Z" w16du:dateUtc="2025-09-30T19:10:00Z"/>
          <w:iCs/>
        </w:rPr>
      </w:pPr>
      <w:del w:id="110"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77C666ED" w14:textId="44D39134" w:rsidR="00AD23C4" w:rsidRPr="00AD56E1" w:rsidDel="00AD23C4" w:rsidRDefault="00AD23C4" w:rsidP="00AD23C4">
      <w:pPr>
        <w:keepNext/>
        <w:spacing w:after="240"/>
        <w:rPr>
          <w:del w:id="111" w:author="ERCOT" w:date="2025-09-30T14:10:00Z" w16du:dateUtc="2025-09-30T19:10:00Z"/>
          <w:b/>
          <w:sz w:val="40"/>
          <w:szCs w:val="40"/>
        </w:rPr>
      </w:pPr>
      <w:del w:id="112" w:author="ERCOT" w:date="2025-09-30T14:10:00Z" w16du:dateUtc="2025-09-30T19:10:00Z">
        <w:r w:rsidRPr="00AD56E1" w:rsidDel="00AD23C4">
          <w:rPr>
            <w:b/>
            <w:sz w:val="40"/>
            <w:szCs w:val="40"/>
          </w:rPr>
          <w:delText>U</w:delText>
        </w:r>
      </w:del>
    </w:p>
    <w:p w14:paraId="11679201" w14:textId="0FCB7E4F" w:rsidR="00AD23C4" w:rsidRPr="00AD56E1" w:rsidDel="00AD23C4" w:rsidRDefault="00AD23C4" w:rsidP="00AD23C4">
      <w:pPr>
        <w:spacing w:after="240"/>
        <w:rPr>
          <w:del w:id="113" w:author="ERCOT" w:date="2025-09-30T14:10:00Z" w16du:dateUtc="2025-09-30T19:10:00Z"/>
          <w:iCs/>
        </w:rPr>
      </w:pPr>
      <w:del w:id="11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4D58E63C" w14:textId="0CB94CBB" w:rsidR="00AD23C4" w:rsidRPr="00AD56E1" w:rsidDel="00AD23C4" w:rsidRDefault="00AD23C4" w:rsidP="00AD23C4">
      <w:pPr>
        <w:keepNext/>
        <w:spacing w:after="240"/>
        <w:rPr>
          <w:del w:id="115" w:author="ERCOT" w:date="2025-09-30T14:10:00Z" w16du:dateUtc="2025-09-30T19:10:00Z"/>
          <w:b/>
          <w:sz w:val="40"/>
          <w:szCs w:val="40"/>
        </w:rPr>
      </w:pPr>
      <w:del w:id="116" w:author="ERCOT" w:date="2025-09-30T14:10:00Z" w16du:dateUtc="2025-09-30T19:10:00Z">
        <w:r w:rsidRPr="00AD56E1" w:rsidDel="00AD23C4">
          <w:rPr>
            <w:b/>
            <w:sz w:val="40"/>
            <w:szCs w:val="40"/>
          </w:rPr>
          <w:delText>V</w:delText>
        </w:r>
      </w:del>
    </w:p>
    <w:p w14:paraId="66857CA3" w14:textId="60B9C567" w:rsidR="00AD23C4" w:rsidRPr="00AD56E1" w:rsidDel="00AD23C4" w:rsidRDefault="00AD23C4" w:rsidP="00AD23C4">
      <w:pPr>
        <w:spacing w:after="240"/>
        <w:rPr>
          <w:del w:id="117" w:author="ERCOT" w:date="2025-09-30T14:10:00Z" w16du:dateUtc="2025-09-30T19:10:00Z"/>
          <w:iCs/>
        </w:rPr>
      </w:pPr>
      <w:del w:id="118"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2A0B682F" w14:textId="51D6FB86" w:rsidR="00AD23C4" w:rsidRPr="00AD56E1" w:rsidDel="00AD23C4" w:rsidRDefault="00AD23C4" w:rsidP="00AD23C4">
      <w:pPr>
        <w:keepNext/>
        <w:spacing w:after="240"/>
        <w:rPr>
          <w:del w:id="119" w:author="ERCOT" w:date="2025-09-30T14:10:00Z" w16du:dateUtc="2025-09-30T19:10:00Z"/>
          <w:b/>
          <w:sz w:val="40"/>
          <w:szCs w:val="40"/>
        </w:rPr>
      </w:pPr>
      <w:del w:id="120" w:author="ERCOT" w:date="2025-09-30T14:10:00Z" w16du:dateUtc="2025-09-30T19:10:00Z">
        <w:r w:rsidRPr="00AD56E1" w:rsidDel="00AD23C4">
          <w:rPr>
            <w:b/>
            <w:sz w:val="40"/>
            <w:szCs w:val="40"/>
          </w:rPr>
          <w:delText>W</w:delText>
        </w:r>
      </w:del>
    </w:p>
    <w:p w14:paraId="12A8AD4A" w14:textId="2F6E1D37" w:rsidR="00AD23C4" w:rsidRPr="00AD56E1" w:rsidDel="00AD23C4" w:rsidRDefault="00AD23C4" w:rsidP="00AD23C4">
      <w:pPr>
        <w:spacing w:after="240"/>
        <w:rPr>
          <w:del w:id="121" w:author="ERCOT" w:date="2025-09-30T14:10:00Z" w16du:dateUtc="2025-09-30T19:10:00Z"/>
          <w:iCs/>
        </w:rPr>
      </w:pPr>
      <w:del w:id="122"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C0CBE08" w14:textId="2E63A671" w:rsidR="00AD23C4" w:rsidRPr="00AD56E1" w:rsidDel="00AD23C4" w:rsidRDefault="00AD23C4" w:rsidP="00AD23C4">
      <w:pPr>
        <w:keepNext/>
        <w:spacing w:after="240"/>
        <w:rPr>
          <w:del w:id="123" w:author="ERCOT" w:date="2025-09-30T14:10:00Z" w16du:dateUtc="2025-09-30T19:10:00Z"/>
          <w:b/>
          <w:sz w:val="40"/>
          <w:szCs w:val="40"/>
        </w:rPr>
      </w:pPr>
      <w:del w:id="124" w:author="ERCOT" w:date="2025-09-30T14:10:00Z" w16du:dateUtc="2025-09-30T19:10:00Z">
        <w:r w:rsidRPr="00AD56E1" w:rsidDel="00AD23C4">
          <w:rPr>
            <w:b/>
            <w:sz w:val="40"/>
            <w:szCs w:val="40"/>
          </w:rPr>
          <w:delText>X</w:delText>
        </w:r>
      </w:del>
    </w:p>
    <w:p w14:paraId="3FE3240E" w14:textId="1A6C6815" w:rsidR="00AD23C4" w:rsidRPr="00AD56E1" w:rsidDel="00AD23C4" w:rsidRDefault="00AD23C4" w:rsidP="00AD23C4">
      <w:pPr>
        <w:spacing w:after="240"/>
        <w:rPr>
          <w:del w:id="125" w:author="ERCOT" w:date="2025-09-30T14:10:00Z" w16du:dateUtc="2025-09-30T19:10:00Z"/>
          <w:iCs/>
        </w:rPr>
      </w:pPr>
      <w:del w:id="12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07EAFD56" w14:textId="4BE1A9A5" w:rsidR="00AD23C4" w:rsidRPr="00AD56E1" w:rsidDel="00AD23C4" w:rsidRDefault="00AD23C4" w:rsidP="00AD23C4">
      <w:pPr>
        <w:keepNext/>
        <w:spacing w:after="240"/>
        <w:rPr>
          <w:del w:id="127" w:author="ERCOT" w:date="2025-09-30T14:10:00Z" w16du:dateUtc="2025-09-30T19:10:00Z"/>
          <w:b/>
          <w:sz w:val="40"/>
          <w:szCs w:val="40"/>
        </w:rPr>
      </w:pPr>
      <w:del w:id="128" w:author="ERCOT" w:date="2025-09-30T14:10:00Z" w16du:dateUtc="2025-09-30T19:10:00Z">
        <w:r w:rsidRPr="00AD56E1" w:rsidDel="00AD23C4">
          <w:rPr>
            <w:b/>
            <w:sz w:val="40"/>
            <w:szCs w:val="40"/>
          </w:rPr>
          <w:delText>Y</w:delText>
        </w:r>
      </w:del>
    </w:p>
    <w:p w14:paraId="5D059452" w14:textId="6E06457D" w:rsidR="00AD23C4" w:rsidRPr="00AD56E1" w:rsidDel="00AD23C4" w:rsidRDefault="00AD23C4" w:rsidP="00AD23C4">
      <w:pPr>
        <w:spacing w:after="240"/>
        <w:rPr>
          <w:del w:id="129" w:author="ERCOT" w:date="2025-09-30T14:10:00Z" w16du:dateUtc="2025-09-30T19:10:00Z"/>
          <w:iCs/>
        </w:rPr>
      </w:pPr>
      <w:del w:id="130"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3A1803F4" w14:textId="01A4BADC" w:rsidR="00AD23C4" w:rsidRPr="00AD56E1" w:rsidDel="00AD23C4" w:rsidRDefault="00AD23C4" w:rsidP="00AD23C4">
      <w:pPr>
        <w:keepNext/>
        <w:spacing w:after="240"/>
        <w:rPr>
          <w:del w:id="131" w:author="ERCOT" w:date="2025-09-30T14:10:00Z" w16du:dateUtc="2025-09-30T19:10:00Z"/>
          <w:b/>
          <w:sz w:val="40"/>
          <w:szCs w:val="40"/>
        </w:rPr>
      </w:pPr>
      <w:del w:id="132" w:author="ERCOT" w:date="2025-09-30T14:10:00Z" w16du:dateUtc="2025-09-30T19:10:00Z">
        <w:r w:rsidRPr="00AD56E1" w:rsidDel="00AD23C4">
          <w:rPr>
            <w:b/>
            <w:sz w:val="40"/>
            <w:szCs w:val="40"/>
          </w:rPr>
          <w:delText>Z</w:delText>
        </w:r>
      </w:del>
    </w:p>
    <w:p w14:paraId="465C6C46" w14:textId="2300CA9E" w:rsidR="00AD23C4" w:rsidRPr="00AD56E1" w:rsidDel="00AD23C4" w:rsidRDefault="00AD23C4" w:rsidP="00AD23C4">
      <w:pPr>
        <w:spacing w:after="240"/>
        <w:rPr>
          <w:del w:id="133" w:author="ERCOT" w:date="2025-09-30T14:10:00Z" w16du:dateUtc="2025-09-30T19:10:00Z"/>
          <w:iCs/>
        </w:rPr>
      </w:pPr>
      <w:del w:id="13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2B2A1F4" w14:textId="6B26CAAB" w:rsidR="00AD23C4" w:rsidDel="00AD23C4" w:rsidRDefault="00AD23C4" w:rsidP="00AD23C4">
      <w:pPr>
        <w:pStyle w:val="Heading2"/>
        <w:numPr>
          <w:ilvl w:val="1"/>
          <w:numId w:val="21"/>
        </w:numPr>
        <w:spacing w:after="360"/>
        <w:rPr>
          <w:del w:id="135" w:author="ERCOT" w:date="2025-09-30T14:10:00Z" w16du:dateUtc="2025-09-30T19:10:00Z"/>
        </w:rPr>
      </w:pPr>
      <w:del w:id="136" w:author="ERCOT" w:date="2025-09-30T14:10:00Z" w16du:dateUtc="2025-09-30T19:10:00Z">
        <w:r w:rsidDel="00AD23C4">
          <w:delText xml:space="preserve">ACRONYMS </w:delText>
        </w:r>
        <w:smartTag w:uri="urn:schemas-microsoft-com:office:smarttags" w:element="stockticker">
          <w:r w:rsidDel="00AD23C4">
            <w:delText>AND</w:delText>
          </w:r>
        </w:smartTag>
        <w:r w:rsidDel="00AD23C4">
          <w:delText xml:space="preserve"> ABBREVIATIONS</w:delText>
        </w:r>
        <w:bookmarkEnd w:id="21"/>
        <w:bookmarkEnd w:id="22"/>
        <w:bookmarkEnd w:id="23"/>
      </w:del>
    </w:p>
    <w:p w14:paraId="79FBF663" w14:textId="2CFAD47D" w:rsidR="00AD23C4" w:rsidDel="00AD23C4" w:rsidRDefault="00AD23C4" w:rsidP="00AD23C4">
      <w:pPr>
        <w:tabs>
          <w:tab w:val="left" w:pos="2160"/>
        </w:tabs>
        <w:rPr>
          <w:del w:id="137" w:author="ERCOT" w:date="2025-09-30T14:10:00Z" w16du:dateUtc="2025-09-30T19:10:00Z"/>
          <w:b/>
        </w:rPr>
      </w:pPr>
      <w:del w:id="138" w:author="ERCOT" w:date="2025-09-30T14:10:00Z" w16du:dateUtc="2025-09-30T19:10:00Z">
        <w:r w:rsidDel="00AD23C4">
          <w:rPr>
            <w:b/>
          </w:rPr>
          <w:delText>CY</w:delText>
        </w:r>
        <w:r w:rsidDel="00AD23C4">
          <w:rPr>
            <w:b/>
          </w:rPr>
          <w:tab/>
        </w:r>
        <w:r w:rsidRPr="00384787" w:rsidDel="00AD23C4">
          <w:delText>Current Year</w:delText>
        </w:r>
      </w:del>
    </w:p>
    <w:p w14:paraId="5228319E" w14:textId="4CCC6FD7" w:rsidR="00AD23C4" w:rsidRPr="00830FF5" w:rsidDel="00AD23C4" w:rsidRDefault="00AD23C4" w:rsidP="00AD23C4">
      <w:pPr>
        <w:tabs>
          <w:tab w:val="left" w:pos="2160"/>
        </w:tabs>
        <w:rPr>
          <w:del w:id="139" w:author="ERCOT" w:date="2025-09-30T14:10:00Z" w16du:dateUtc="2025-09-30T19:10:00Z"/>
        </w:rPr>
      </w:pPr>
      <w:del w:id="140" w:author="ERCOT" w:date="2025-09-30T14:10:00Z" w16du:dateUtc="2025-09-30T19:10:00Z">
        <w:r w:rsidRPr="00830FF5" w:rsidDel="00AD23C4">
          <w:rPr>
            <w:b/>
          </w:rPr>
          <w:delText>FIS</w:delText>
        </w:r>
        <w:r w:rsidRPr="00830FF5" w:rsidDel="00AD23C4">
          <w:tab/>
          <w:delText>Full Interconnection Study</w:delText>
        </w:r>
      </w:del>
    </w:p>
    <w:p w14:paraId="6B046BC3" w14:textId="338B6F84" w:rsidR="00AD23C4" w:rsidDel="00AD23C4" w:rsidRDefault="00AD23C4" w:rsidP="00AD23C4">
      <w:pPr>
        <w:tabs>
          <w:tab w:val="left" w:pos="2160"/>
        </w:tabs>
        <w:rPr>
          <w:del w:id="141" w:author="ERCOT" w:date="2025-09-30T14:10:00Z" w16du:dateUtc="2025-09-30T19:10:00Z"/>
          <w:b/>
        </w:rPr>
      </w:pPr>
      <w:del w:id="142" w:author="ERCOT" w:date="2025-09-30T14:10:00Z" w16du:dateUtc="2025-09-30T19:10:00Z">
        <w:r w:rsidDel="00AD23C4">
          <w:rPr>
            <w:b/>
          </w:rPr>
          <w:delText>FY</w:delText>
        </w:r>
        <w:r w:rsidDel="00AD23C4">
          <w:rPr>
            <w:b/>
          </w:rPr>
          <w:tab/>
        </w:r>
        <w:r w:rsidRPr="00384787" w:rsidDel="00AD23C4">
          <w:delText>Future Year</w:delText>
        </w:r>
      </w:del>
    </w:p>
    <w:p w14:paraId="23A7113A" w14:textId="2592C357" w:rsidR="00AD23C4" w:rsidDel="00AD23C4" w:rsidRDefault="00AD23C4" w:rsidP="00AD23C4">
      <w:pPr>
        <w:tabs>
          <w:tab w:val="left" w:pos="2160"/>
        </w:tabs>
        <w:rPr>
          <w:del w:id="143" w:author="ERCOT" w:date="2025-09-30T14:10:00Z" w16du:dateUtc="2025-09-30T19:10:00Z"/>
        </w:rPr>
      </w:pPr>
      <w:del w:id="144" w:author="ERCOT" w:date="2025-09-30T14:10:00Z" w16du:dateUtc="2025-09-30T19:10:00Z">
        <w:r w:rsidRPr="009B154B" w:rsidDel="00AD23C4">
          <w:rPr>
            <w:b/>
          </w:rPr>
          <w:delText>GIC</w:delText>
        </w:r>
        <w:r w:rsidRPr="009B154B" w:rsidDel="00AD23C4">
          <w:rPr>
            <w:b/>
          </w:rPr>
          <w:tab/>
        </w:r>
        <w:r w:rsidRPr="005B2177" w:rsidDel="00AD23C4">
          <w:delText>Geomagnetically-Induced Current</w:delText>
        </w:r>
      </w:del>
    </w:p>
    <w:p w14:paraId="5B4C9B6F" w14:textId="1293B1B8" w:rsidR="00AD23C4" w:rsidRPr="009B154B" w:rsidDel="00AD23C4" w:rsidRDefault="00AD23C4" w:rsidP="00AD23C4">
      <w:pPr>
        <w:tabs>
          <w:tab w:val="left" w:pos="2160"/>
        </w:tabs>
        <w:rPr>
          <w:del w:id="145" w:author="ERCOT" w:date="2025-09-30T14:10:00Z" w16du:dateUtc="2025-09-30T19:10:00Z"/>
          <w:b/>
        </w:rPr>
      </w:pPr>
      <w:del w:id="146" w:author="ERCOT" w:date="2025-09-30T14:10:00Z" w16du:dateUtc="2025-09-30T19:10:00Z">
        <w:r w:rsidRPr="003501E7" w:rsidDel="00AD23C4">
          <w:rPr>
            <w:b/>
          </w:rPr>
          <w:delText>GIM</w:delText>
        </w:r>
        <w:r w:rsidDel="00AD23C4">
          <w:tab/>
          <w:delText>Generator Interconnection or Modification</w:delText>
        </w:r>
      </w:del>
    </w:p>
    <w:p w14:paraId="24F3E876" w14:textId="05BEF1F0" w:rsidR="00AD23C4" w:rsidDel="00AD23C4" w:rsidRDefault="00AD23C4" w:rsidP="00AD23C4">
      <w:pPr>
        <w:tabs>
          <w:tab w:val="left" w:pos="2160"/>
        </w:tabs>
        <w:rPr>
          <w:del w:id="147" w:author="ERCOT" w:date="2025-09-30T14:10:00Z" w16du:dateUtc="2025-09-30T19:10:00Z"/>
        </w:rPr>
      </w:pPr>
      <w:del w:id="148" w:author="ERCOT" w:date="2025-09-30T14:10:00Z" w16du:dateUtc="2025-09-30T19:10:00Z">
        <w:r w:rsidRPr="00830FF5" w:rsidDel="00AD23C4">
          <w:rPr>
            <w:b/>
          </w:rPr>
          <w:lastRenderedPageBreak/>
          <w:delText>GINR</w:delText>
        </w:r>
        <w:r w:rsidRPr="00830FF5" w:rsidDel="00AD23C4">
          <w:tab/>
          <w:delText>Generation Interconnection or Change Request</w:delText>
        </w:r>
      </w:del>
    </w:p>
    <w:p w14:paraId="3C29C95D" w14:textId="01D95F91" w:rsidR="00AD23C4" w:rsidDel="00AD23C4" w:rsidRDefault="00AD23C4" w:rsidP="00AD23C4">
      <w:pPr>
        <w:tabs>
          <w:tab w:val="left" w:pos="2160"/>
        </w:tabs>
        <w:rPr>
          <w:del w:id="149" w:author="ERCOT" w:date="2025-09-30T14:10:00Z" w16du:dateUtc="2025-09-30T19:10:00Z"/>
          <w:b/>
        </w:rPr>
      </w:pPr>
      <w:del w:id="150" w:author="ERCOT" w:date="2025-09-30T14:10:00Z" w16du:dateUtc="2025-09-30T19:10:00Z">
        <w:r w:rsidDel="00AD23C4">
          <w:rPr>
            <w:b/>
          </w:rPr>
          <w:delText>GMD</w:delText>
        </w:r>
        <w:r w:rsidRPr="009B154B" w:rsidDel="00AD23C4">
          <w:rPr>
            <w:b/>
          </w:rPr>
          <w:tab/>
        </w:r>
        <w:r w:rsidRPr="005B2177" w:rsidDel="00AD23C4">
          <w:delText>Geomagnetic Disturbance</w:delText>
        </w:r>
      </w:del>
    </w:p>
    <w:p w14:paraId="2A1ECE1A" w14:textId="23EBFD31" w:rsidR="00AD23C4" w:rsidRDefault="00AD23C4" w:rsidP="00AD23C4">
      <w:pPr>
        <w:tabs>
          <w:tab w:val="left" w:pos="2160"/>
        </w:tabs>
        <w:rPr>
          <w:bCs/>
        </w:rPr>
      </w:pPr>
      <w:del w:id="151" w:author="ERCOT" w:date="2025-09-30T14:10:00Z" w16du:dateUtc="2025-09-30T19:10:00Z">
        <w:r w:rsidDel="00AD23C4">
          <w:rPr>
            <w:b/>
          </w:rPr>
          <w:delText>GRRA</w:delText>
        </w:r>
        <w:r w:rsidDel="00AD23C4">
          <w:rPr>
            <w:b/>
          </w:rPr>
          <w:tab/>
        </w:r>
        <w:r w:rsidRPr="00A85781" w:rsidDel="00AD23C4">
          <w:rPr>
            <w:bCs/>
          </w:rPr>
          <w:delText>Grid Reliability and Resiliency Assessment</w:delText>
        </w:r>
      </w:del>
    </w:p>
    <w:p w14:paraId="25C2E7D7" w14:textId="57385779" w:rsidR="0038529A" w:rsidDel="00AD23C4" w:rsidRDefault="0038529A" w:rsidP="00AD23C4">
      <w:pPr>
        <w:tabs>
          <w:tab w:val="left" w:pos="2160"/>
        </w:tabs>
        <w:rPr>
          <w:del w:id="152" w:author="ERCOT" w:date="2025-09-30T14:10:00Z" w16du:dateUtc="2025-09-30T19:10:00Z"/>
          <w:b/>
        </w:rPr>
      </w:pPr>
      <w:del w:id="153" w:author="ERCOT" w:date="2025-12-16T17:28:00Z" w16du:dateUtc="2025-12-16T23:28:00Z">
        <w:r w:rsidRPr="0038529A" w:rsidDel="0038529A">
          <w:rPr>
            <w:b/>
          </w:rPr>
          <w:delText>LCP</w:delText>
        </w:r>
        <w:r w:rsidDel="0038529A">
          <w:rPr>
            <w:bCs/>
          </w:rPr>
          <w:tab/>
          <w:delText>Load Commissioning Plan</w:delText>
        </w:r>
      </w:del>
    </w:p>
    <w:p w14:paraId="7AD582B3" w14:textId="029FD9A7" w:rsidR="00AD23C4" w:rsidDel="00AD23C4" w:rsidRDefault="00AD23C4" w:rsidP="00AD23C4">
      <w:pPr>
        <w:tabs>
          <w:tab w:val="left" w:pos="2160"/>
        </w:tabs>
        <w:rPr>
          <w:del w:id="154" w:author="ERCOT" w:date="2025-09-30T14:10:00Z" w16du:dateUtc="2025-09-30T19:10:00Z"/>
        </w:rPr>
      </w:pPr>
      <w:del w:id="155" w:author="ERCOT" w:date="2025-09-30T14:10:00Z" w16du:dateUtc="2025-09-30T19:10:00Z">
        <w:r w:rsidDel="00AD23C4">
          <w:rPr>
            <w:b/>
          </w:rPr>
          <w:delText>LTSA</w:delText>
        </w:r>
        <w:r w:rsidDel="00AD23C4">
          <w:tab/>
          <w:delText>Long-Term System Assessment</w:delText>
        </w:r>
      </w:del>
    </w:p>
    <w:p w14:paraId="6C040343" w14:textId="147C51F6" w:rsidR="00AD23C4" w:rsidDel="00AD23C4" w:rsidRDefault="00AD23C4" w:rsidP="00AD23C4">
      <w:pPr>
        <w:tabs>
          <w:tab w:val="left" w:pos="2160"/>
        </w:tabs>
        <w:rPr>
          <w:del w:id="156" w:author="ERCOT" w:date="2025-09-30T14:10:00Z" w16du:dateUtc="2025-09-30T19:10:00Z"/>
          <w:b/>
        </w:rPr>
      </w:pPr>
      <w:del w:id="157" w:author="ERCOT" w:date="2025-09-30T14:10:00Z" w16du:dateUtc="2025-09-30T19:10:00Z">
        <w:r w:rsidDel="00AD23C4">
          <w:rPr>
            <w:b/>
          </w:rPr>
          <w:delText>RIOO</w:delText>
        </w:r>
        <w:r w:rsidRPr="00F22BB4" w:rsidDel="00AD23C4">
          <w:tab/>
          <w:delText>Resource Integration and Ongoing Operations</w:delText>
        </w:r>
      </w:del>
    </w:p>
    <w:p w14:paraId="70FE1374" w14:textId="6F32CECF" w:rsidR="00AD23C4" w:rsidDel="00AD23C4" w:rsidRDefault="00AD23C4" w:rsidP="00AD23C4">
      <w:pPr>
        <w:tabs>
          <w:tab w:val="left" w:pos="2160"/>
        </w:tabs>
        <w:rPr>
          <w:del w:id="158" w:author="ERCOT" w:date="2025-09-30T14:10:00Z" w16du:dateUtc="2025-09-30T19:10:00Z"/>
          <w:b/>
        </w:rPr>
      </w:pPr>
      <w:del w:id="159" w:author="ERCOT" w:date="2025-09-30T14:10:00Z" w16du:dateUtc="2025-09-30T19:10:00Z">
        <w:r w:rsidDel="00AD23C4">
          <w:rPr>
            <w:b/>
          </w:rPr>
          <w:delText>SSR</w:delText>
        </w:r>
        <w:r w:rsidDel="00AD23C4">
          <w:rPr>
            <w:b/>
          </w:rPr>
          <w:tab/>
        </w:r>
        <w:r w:rsidRPr="002540AB" w:rsidDel="00AD23C4">
          <w:delText>Subsynchronous Resonance</w:delText>
        </w:r>
      </w:del>
    </w:p>
    <w:p w14:paraId="5E3D3B8E" w14:textId="399C5229" w:rsidR="00AD23C4" w:rsidDel="00AD23C4" w:rsidRDefault="00AD23C4" w:rsidP="00AD23C4">
      <w:pPr>
        <w:tabs>
          <w:tab w:val="left" w:pos="2160"/>
        </w:tabs>
        <w:rPr>
          <w:del w:id="160" w:author="ERCOT" w:date="2025-09-30T14:10:00Z" w16du:dateUtc="2025-09-30T19:10:00Z"/>
          <w:b/>
        </w:rPr>
      </w:pPr>
      <w:del w:id="161" w:author="ERCOT" w:date="2025-09-30T14:10:00Z" w16du:dateUtc="2025-09-30T19:10:00Z">
        <w:r w:rsidDel="00AD23C4">
          <w:rPr>
            <w:b/>
          </w:rPr>
          <w:delText>TCEQ</w:delText>
        </w:r>
        <w:r w:rsidDel="00AD23C4">
          <w:tab/>
          <w:delText>Texas Commission on Environmental Quality</w:delText>
        </w:r>
      </w:del>
    </w:p>
    <w:p w14:paraId="6E229E82" w14:textId="15D2DCEB" w:rsidR="00AD23C4" w:rsidRDefault="00AD23C4" w:rsidP="00AD23C4">
      <w:pPr>
        <w:tabs>
          <w:tab w:val="left" w:pos="2160"/>
        </w:tabs>
      </w:pPr>
      <w:del w:id="162" w:author="ERCOT" w:date="2025-09-30T14:10:00Z" w16du:dateUtc="2025-09-30T19:10:00Z">
        <w:r w:rsidDel="00AD23C4">
          <w:rPr>
            <w:b/>
            <w:bCs/>
          </w:rPr>
          <w:delText>TPIT</w:delText>
        </w:r>
        <w:r w:rsidDel="00AD23C4">
          <w:rPr>
            <w:b/>
            <w:bCs/>
          </w:rPr>
          <w:tab/>
        </w:r>
        <w:r w:rsidRPr="00D42BAA" w:rsidDel="00AD23C4">
          <w:delText>Transmission Project and Information Tracking</w:delText>
        </w:r>
      </w:del>
    </w:p>
    <w:p w14:paraId="380FDF83" w14:textId="3997A905" w:rsidR="009A3772" w:rsidRDefault="009A3772" w:rsidP="00AD23C4"/>
    <w:p w14:paraId="21B7029A" w14:textId="77777777" w:rsidR="00AD23C4" w:rsidRDefault="00AD23C4" w:rsidP="00AD23C4">
      <w:pPr>
        <w:pStyle w:val="H2"/>
        <w:ind w:left="907" w:hanging="907"/>
      </w:pPr>
      <w:bookmarkStart w:id="163" w:name="_Toc283904715"/>
      <w:bookmarkStart w:id="164" w:name="_Toc194047952"/>
      <w:r w:rsidRPr="000E0F1C">
        <w:t>6.3</w:t>
      </w:r>
      <w:r w:rsidRPr="000E0F1C">
        <w:tab/>
      </w:r>
      <w:bookmarkEnd w:id="163"/>
      <w:r>
        <w:t>Process for Developing Short Circuit Cases</w:t>
      </w:r>
      <w:bookmarkEnd w:id="164"/>
    </w:p>
    <w:p w14:paraId="04EB864C" w14:textId="77777777" w:rsidR="00AD23C4" w:rsidRPr="00513CCA" w:rsidRDefault="00AD23C4" w:rsidP="00AD23C4">
      <w:pPr>
        <w:spacing w:after="240"/>
        <w:ind w:left="720" w:hanging="720"/>
        <w:rPr>
          <w:iCs/>
          <w:szCs w:val="20"/>
        </w:rPr>
      </w:pPr>
      <w:r>
        <w:rPr>
          <w:iCs/>
          <w:szCs w:val="20"/>
        </w:rPr>
        <w:t>(1)</w:t>
      </w:r>
      <w:r>
        <w:rPr>
          <w:iCs/>
          <w:szCs w:val="20"/>
        </w:rPr>
        <w:tab/>
      </w:r>
      <w:r w:rsidRPr="00513CCA">
        <w:rPr>
          <w:iCs/>
          <w:szCs w:val="20"/>
        </w:rPr>
        <w:t xml:space="preserve">This Section describes the process for the development of the short circuit cases used for planning purposes.  </w:t>
      </w:r>
      <w:r>
        <w:rPr>
          <w:iCs/>
          <w:szCs w:val="20"/>
        </w:rPr>
        <w:t xml:space="preserve">Nodal Operating Guide </w:t>
      </w:r>
      <w:r w:rsidRPr="00513CCA">
        <w:rPr>
          <w:iCs/>
          <w:szCs w:val="20"/>
        </w:rPr>
        <w:t>Section 6, Disturbance Monitoring and System Protection, describes other non-planning aspects relating to system protection and disturbance monitoring requirements.</w:t>
      </w:r>
    </w:p>
    <w:p w14:paraId="5A8BB580" w14:textId="77777777" w:rsidR="00AD23C4" w:rsidRPr="00513CCA" w:rsidRDefault="00AD23C4" w:rsidP="00AD23C4">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3CBEC990" w14:textId="0393AF24" w:rsidR="00AD23C4" w:rsidRPr="00513CCA" w:rsidRDefault="00AD23C4" w:rsidP="00AD23C4">
      <w:pPr>
        <w:pStyle w:val="List"/>
        <w:ind w:left="1440"/>
      </w:pPr>
      <w:r w:rsidRPr="00513CCA">
        <w:t>(b)</w:t>
      </w:r>
      <w:r w:rsidRPr="00513CCA">
        <w:tab/>
        <w:t xml:space="preserve">During the first quarter of each calendar year, ERCOT shall compile and distribute the </w:t>
      </w:r>
      <w:del w:id="165" w:author="ERCOT" w:date="2025-11-14T11:50:00Z" w16du:dateUtc="2025-11-14T17:50:00Z">
        <w:r w:rsidRPr="00513CCA" w:rsidDel="00893521">
          <w:delText xml:space="preserve">Current </w:delText>
        </w:r>
      </w:del>
      <w:ins w:id="166" w:author="ERCOT" w:date="2025-11-14T11:50:00Z" w16du:dateUtc="2025-11-14T17:50:00Z">
        <w:r w:rsidR="00893521">
          <w:t>c</w:t>
        </w:r>
        <w:r w:rsidR="00893521" w:rsidRPr="00513CCA">
          <w:t xml:space="preserve">urrent </w:t>
        </w:r>
      </w:ins>
      <w:del w:id="167" w:author="ERCOT" w:date="2025-11-14T11:50:00Z" w16du:dateUtc="2025-11-14T17:50:00Z">
        <w:r w:rsidRPr="00513CCA" w:rsidDel="00893521">
          <w:delText xml:space="preserve">Year </w:delText>
        </w:r>
      </w:del>
      <w:ins w:id="168" w:author="ERCOT" w:date="2025-11-14T11:50:00Z" w16du:dateUtc="2025-11-14T17:50:00Z">
        <w:r w:rsidR="00893521">
          <w:t>y</w:t>
        </w:r>
        <w:r w:rsidR="00893521" w:rsidRPr="00513CCA">
          <w:t xml:space="preserve">ear </w:t>
        </w:r>
      </w:ins>
      <w:del w:id="169" w:author="ERCOT" w:date="2025-11-14T11:50:00Z" w16du:dateUtc="2025-11-14T17:50:00Z">
        <w:r w:rsidRPr="00513CCA" w:rsidDel="00893521">
          <w:delText xml:space="preserve">(CY) </w:delText>
        </w:r>
      </w:del>
      <w:r w:rsidRPr="00513CCA">
        <w:t xml:space="preserve">short circuit case to the System Protection Working Group (SPWG).  </w:t>
      </w:r>
    </w:p>
    <w:p w14:paraId="7E477FE3" w14:textId="3A0398E6" w:rsidR="00AD23C4" w:rsidRPr="00513CCA" w:rsidRDefault="00AD23C4" w:rsidP="00AD23C4">
      <w:pPr>
        <w:pStyle w:val="List"/>
        <w:ind w:left="1440"/>
      </w:pPr>
      <w:r w:rsidRPr="00513CCA">
        <w:t>(c)</w:t>
      </w:r>
      <w:r w:rsidRPr="00513CCA">
        <w:tab/>
        <w:t xml:space="preserve">During the second quarter of each calendar year, ERCOT shall compile and distribute the </w:t>
      </w:r>
      <w:del w:id="170" w:author="ERCOT" w:date="2025-11-14T11:50:00Z" w16du:dateUtc="2025-11-14T17:50:00Z">
        <w:r w:rsidRPr="00513CCA" w:rsidDel="00893521">
          <w:delText xml:space="preserve">Future </w:delText>
        </w:r>
      </w:del>
      <w:ins w:id="171" w:author="ERCOT" w:date="2025-11-14T11:50:00Z" w16du:dateUtc="2025-11-14T17:50:00Z">
        <w:r w:rsidR="00893521">
          <w:t>f</w:t>
        </w:r>
        <w:r w:rsidR="00893521" w:rsidRPr="00513CCA">
          <w:t xml:space="preserve">uture </w:t>
        </w:r>
      </w:ins>
      <w:del w:id="172" w:author="ERCOT" w:date="2025-11-14T11:51:00Z" w16du:dateUtc="2025-11-14T17:51:00Z">
        <w:r w:rsidRPr="00513CCA" w:rsidDel="00893521">
          <w:delText xml:space="preserve">Year </w:delText>
        </w:r>
      </w:del>
      <w:ins w:id="173" w:author="ERCOT" w:date="2025-11-14T11:51:00Z" w16du:dateUtc="2025-11-14T17:51:00Z">
        <w:r w:rsidR="00893521">
          <w:t>y</w:t>
        </w:r>
        <w:r w:rsidR="00893521" w:rsidRPr="00513CCA">
          <w:t xml:space="preserve">ear </w:t>
        </w:r>
      </w:ins>
      <w:del w:id="174" w:author="ERCOT" w:date="2025-11-14T11:51:00Z" w16du:dateUtc="2025-11-14T17:51:00Z">
        <w:r w:rsidRPr="00513CCA" w:rsidDel="00893521">
          <w:delText xml:space="preserve">(FY) </w:delText>
        </w:r>
      </w:del>
      <w:r w:rsidRPr="00513CCA">
        <w:t xml:space="preserve">short circuit cases for years two through five to the SPWG.     </w:t>
      </w:r>
    </w:p>
    <w:p w14:paraId="18021ADB" w14:textId="41EA1B7E" w:rsidR="00AD23C4" w:rsidRPr="00513CCA" w:rsidRDefault="00AD23C4" w:rsidP="00AD23C4">
      <w:pPr>
        <w:pStyle w:val="List"/>
        <w:ind w:left="1440"/>
      </w:pPr>
      <w:r w:rsidRPr="00513CCA">
        <w:t>(d)</w:t>
      </w:r>
      <w:r w:rsidRPr="00513CCA">
        <w:tab/>
      </w:r>
      <w:r w:rsidR="001C37EA" w:rsidRPr="00513CCA">
        <w:t xml:space="preserve">The transmission and generation systems of each Facility owner in ERCOT shall be represented completely including positive and zero sequence data.  Generation Resource </w:t>
      </w:r>
      <w:r w:rsidR="001C37EA">
        <w:t xml:space="preserve">and Energy Storage Resource (ESR) </w:t>
      </w:r>
      <w:r w:rsidR="001C37EA" w:rsidRPr="00513CCA">
        <w:t xml:space="preserve">data shall be provided by the Resource Entity.  </w:t>
      </w:r>
    </w:p>
    <w:p w14:paraId="7D7CA234" w14:textId="77777777" w:rsidR="00AD23C4" w:rsidRPr="00513CCA" w:rsidRDefault="00AD23C4" w:rsidP="00AD23C4">
      <w:pPr>
        <w:pStyle w:val="List"/>
        <w:spacing w:before="240"/>
        <w:ind w:left="1440"/>
      </w:pPr>
      <w:r w:rsidRPr="00513CCA">
        <w:t>(</w:t>
      </w:r>
      <w:r>
        <w:t>e</w:t>
      </w:r>
      <w:r w:rsidRPr="00513CCA">
        <w:t>)</w:t>
      </w:r>
      <w:r w:rsidRPr="00513CCA">
        <w:tab/>
        <w:t xml:space="preserve">Each common bus within both the short circuit case and the corresponding </w:t>
      </w:r>
      <w: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31679150" w14:textId="77777777" w:rsidR="00AD23C4" w:rsidRPr="00513CCA" w:rsidRDefault="00AD23C4" w:rsidP="00AD23C4">
      <w:pPr>
        <w:pStyle w:val="List"/>
        <w:ind w:left="1440"/>
      </w:pPr>
      <w:r w:rsidRPr="00513CCA">
        <w:t>(</w:t>
      </w:r>
      <w:r>
        <w:t>f</w:t>
      </w:r>
      <w:r w:rsidRPr="00513CCA">
        <w:t>)</w:t>
      </w:r>
      <w:r w:rsidRPr="00513CCA">
        <w:tab/>
        <w:t>The positive sequence impedance of Transmission Elements used in both the load flow and short circuit cases shall be the same.</w:t>
      </w:r>
    </w:p>
    <w:p w14:paraId="6D3E7D9B" w14:textId="77777777" w:rsidR="00AD23C4" w:rsidRPr="000E0F1C" w:rsidRDefault="00AD23C4" w:rsidP="00AD23C4">
      <w:pPr>
        <w:pStyle w:val="List"/>
        <w:ind w:left="1440"/>
      </w:pPr>
      <w:r w:rsidRPr="00513CCA">
        <w:t>(</w:t>
      </w:r>
      <w: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12FDB41E" w14:textId="77777777" w:rsidR="00D84E74" w:rsidRPr="005374A6" w:rsidRDefault="00D84E74" w:rsidP="00D84E74">
      <w:pPr>
        <w:pStyle w:val="H2"/>
        <w:spacing w:before="0"/>
        <w:ind w:left="907" w:hanging="907"/>
      </w:pPr>
      <w:bookmarkStart w:id="175" w:name="_Toc194047967"/>
      <w:r w:rsidRPr="005374A6">
        <w:lastRenderedPageBreak/>
        <w:t>6.11</w:t>
      </w:r>
      <w:r w:rsidRPr="005374A6">
        <w:tab/>
        <w:t>Process for Developing Geomagnetically-Induced Current (GIC) System Models</w:t>
      </w:r>
      <w:bookmarkEnd w:id="175"/>
    </w:p>
    <w:p w14:paraId="29F398C6" w14:textId="111589DB" w:rsidR="00D84E74" w:rsidRPr="00363E70" w:rsidRDefault="00D84E74" w:rsidP="00D84E74">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Pr="00CB17DC">
        <w:rPr>
          <w:iCs/>
          <w:szCs w:val="20"/>
        </w:rPr>
        <w:t xml:space="preserve">Geomagnetically-Induced Current </w:t>
      </w:r>
      <w:r>
        <w:rPr>
          <w:iCs/>
          <w:szCs w:val="20"/>
        </w:rPr>
        <w:t xml:space="preserve">(GIC) system models and conduct </w:t>
      </w:r>
      <w:del w:id="176" w:author="ERCOT" w:date="2025-11-11T09:53:00Z" w16du:dateUtc="2025-11-11T15:53:00Z">
        <w:r w:rsidDel="00D84E74">
          <w:rPr>
            <w:iCs/>
            <w:szCs w:val="20"/>
          </w:rPr>
          <w:delText>geomagnetic disturbance</w:delText>
        </w:r>
      </w:del>
      <w:ins w:id="177" w:author="ERCOT" w:date="2025-11-11T09:53:00Z" w16du:dateUtc="2025-11-11T15:53:00Z">
        <w:r>
          <w:rPr>
            <w:iCs/>
            <w:szCs w:val="20"/>
          </w:rPr>
          <w:t>GMD</w:t>
        </w:r>
      </w:ins>
      <w:r>
        <w:rPr>
          <w:iCs/>
          <w:szCs w:val="20"/>
        </w:rPr>
        <w:t xml:space="preserve"> vulnerability assessments to determine whether the ERCOT System can meet the performance requirements of the benchmark and supplemental </w:t>
      </w:r>
      <w:del w:id="178" w:author="ERCOT" w:date="2025-11-11T09:53:00Z" w16du:dateUtc="2025-11-11T15:53:00Z">
        <w:r w:rsidDel="00D84E74">
          <w:rPr>
            <w:iCs/>
            <w:szCs w:val="20"/>
          </w:rPr>
          <w:delText>geomagnetic disturbance</w:delText>
        </w:r>
      </w:del>
      <w:ins w:id="179" w:author="ERCOT" w:date="2025-11-11T09:53:00Z" w16du:dateUtc="2025-11-11T15:53:00Z">
        <w:r>
          <w:rPr>
            <w:iCs/>
            <w:szCs w:val="20"/>
          </w:rPr>
          <w:t>GMD</w:t>
        </w:r>
      </w:ins>
      <w:r>
        <w:rPr>
          <w:iCs/>
          <w:szCs w:val="20"/>
        </w:rPr>
        <w:t xml:space="preserve"> event described in North American Electric Reliability Corporation (NERC) Reliability Standards.  </w:t>
      </w:r>
      <w:r>
        <w:rPr>
          <w:szCs w:val="20"/>
        </w:rPr>
        <w:t>These</w:t>
      </w:r>
      <w:r w:rsidRPr="00391DC2">
        <w:rPr>
          <w:szCs w:val="20"/>
        </w:rPr>
        <w:t xml:space="preserve"> </w:t>
      </w:r>
      <w:r w:rsidRPr="00837F20">
        <w:rPr>
          <w:szCs w:val="20"/>
        </w:rPr>
        <w:t>GIC</w:t>
      </w:r>
      <w:r>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0138AE6A" w14:textId="77777777" w:rsidR="00D84E74" w:rsidRDefault="00D84E74" w:rsidP="00D84E74">
      <w:pPr>
        <w:spacing w:after="240"/>
        <w:ind w:left="1440" w:hanging="720"/>
        <w:rPr>
          <w:szCs w:val="20"/>
        </w:rPr>
      </w:pPr>
      <w:r>
        <w:rPr>
          <w:szCs w:val="20"/>
          <w:lang w:eastAsia="x-none"/>
        </w:rPr>
        <w:t>(a)</w:t>
      </w:r>
      <w:r>
        <w:rPr>
          <w:szCs w:val="20"/>
          <w:lang w:eastAsia="x-none"/>
        </w:rPr>
        <w:tab/>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Pr>
          <w:szCs w:val="20"/>
        </w:rPr>
        <w:t>Resource Entities,</w:t>
      </w:r>
      <w:r w:rsidRPr="00391DC2">
        <w:rPr>
          <w:szCs w:val="20"/>
        </w:rPr>
        <w:t xml:space="preserve"> shall develop</w:t>
      </w:r>
      <w:r>
        <w:rPr>
          <w:szCs w:val="20"/>
        </w:rPr>
        <w:t xml:space="preserve"> and maintain</w:t>
      </w:r>
      <w:r w:rsidRPr="00391DC2">
        <w:rPr>
          <w:szCs w:val="20"/>
        </w:rPr>
        <w:t xml:space="preserve"> the </w:t>
      </w:r>
      <w:r>
        <w:rPr>
          <w:szCs w:val="20"/>
        </w:rPr>
        <w:t>GIC</w:t>
      </w:r>
      <w:r w:rsidRPr="00391DC2">
        <w:rPr>
          <w:szCs w:val="20"/>
        </w:rPr>
        <w:t xml:space="preserve"> </w:t>
      </w:r>
      <w:r>
        <w:rPr>
          <w:szCs w:val="20"/>
        </w:rPr>
        <w:t>system models</w:t>
      </w:r>
      <w:r w:rsidRPr="00391DC2">
        <w:rPr>
          <w:szCs w:val="20"/>
        </w:rPr>
        <w:t xml:space="preserve">.  </w:t>
      </w:r>
      <w:r>
        <w:rPr>
          <w:szCs w:val="20"/>
        </w:rPr>
        <w:t>The</w:t>
      </w:r>
      <w:r w:rsidRPr="00391DC2">
        <w:rPr>
          <w:szCs w:val="20"/>
        </w:rPr>
        <w:t xml:space="preserve"> </w:t>
      </w:r>
      <w:r>
        <w:rPr>
          <w:szCs w:val="20"/>
        </w:rPr>
        <w:t>GIC system models</w:t>
      </w:r>
      <w:r w:rsidRPr="00391DC2">
        <w:rPr>
          <w:szCs w:val="20"/>
        </w:rPr>
        <w:t xml:space="preserve"> are derived from the </w:t>
      </w:r>
      <w:r>
        <w:rPr>
          <w:szCs w:val="20"/>
        </w:rPr>
        <w:t xml:space="preserve">steady-state base cases developed by Steady State Working Group (SSWG) for the near-term transmission planning horizon to ensure consistency between the system topology in the SSWG base cases and GIC system models. </w:t>
      </w:r>
    </w:p>
    <w:p w14:paraId="7687BABF" w14:textId="1BBB87FE" w:rsidR="00D84E74" w:rsidRDefault="00D84E74" w:rsidP="00D84E74">
      <w:pPr>
        <w:spacing w:after="240"/>
        <w:ind w:left="1440" w:hanging="720"/>
        <w:rPr>
          <w:szCs w:val="20"/>
          <w:lang w:eastAsia="x-none"/>
        </w:rPr>
      </w:pPr>
      <w:r>
        <w:rPr>
          <w:szCs w:val="20"/>
          <w:lang w:eastAsia="x-none"/>
        </w:rPr>
        <w:t>(b)</w:t>
      </w:r>
      <w:r>
        <w:rPr>
          <w:szCs w:val="20"/>
          <w:lang w:eastAsia="x-none"/>
        </w:rPr>
        <w:tab/>
      </w:r>
      <w:r w:rsidR="001C37EA">
        <w:rPr>
          <w:szCs w:val="20"/>
          <w:lang w:eastAsia="x-none"/>
        </w:rPr>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501431F7" w14:textId="61A1DB09" w:rsidR="00D84E74" w:rsidRDefault="00D84E74" w:rsidP="00D84E74">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sidR="001C37EA">
        <w:rPr>
          <w:szCs w:val="20"/>
        </w:rPr>
        <w:t>ERCOT will post and maintain the current list of Generation Resources and ESRs that will be set to out of service pursuant to paragraph (1)(b) above on the ERCOT website.</w:t>
      </w:r>
    </w:p>
    <w:p w14:paraId="46DB9F28" w14:textId="77777777" w:rsidR="00D84E74" w:rsidRDefault="00D84E74" w:rsidP="00D84E74">
      <w:pPr>
        <w:spacing w:before="240" w:after="240"/>
        <w:ind w:left="1440" w:hanging="720"/>
        <w:rPr>
          <w:szCs w:val="20"/>
          <w:lang w:eastAsia="x-none"/>
        </w:rPr>
      </w:pPr>
      <w:r>
        <w:rPr>
          <w:szCs w:val="20"/>
          <w:lang w:eastAsia="x-none"/>
        </w:rPr>
        <w:t>(c)</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7275905A" w14:textId="77777777" w:rsidR="00D84E74" w:rsidRDefault="00D84E74" w:rsidP="00D84E74">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232FD032" w14:textId="77777777" w:rsidR="00D84E74" w:rsidRPr="00363E70" w:rsidRDefault="00D84E74" w:rsidP="00D84E74">
      <w:pPr>
        <w:spacing w:after="240"/>
        <w:ind w:left="1440" w:hanging="720"/>
        <w:rPr>
          <w:szCs w:val="20"/>
          <w:lang w:val="x-none" w:eastAsia="x-none"/>
        </w:rPr>
      </w:pPr>
      <w:r>
        <w:rPr>
          <w:szCs w:val="20"/>
          <w:lang w:eastAsia="x-none"/>
        </w:rPr>
        <w:t>(e)</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system models,</w:t>
      </w:r>
      <w:r w:rsidRPr="00513CCA">
        <w:t xml:space="preserve"> ERCOT </w:t>
      </w:r>
      <w:r>
        <w:t xml:space="preserve">and the </w:t>
      </w:r>
      <w:r w:rsidRPr="0019308C">
        <w:t>TSPs</w:t>
      </w:r>
      <w:r>
        <w:t xml:space="preserve"> shall review and finalize the GIC system models.  Upon completion of the review of the GIC system models, ERCOT </w:t>
      </w:r>
      <w:r w:rsidRPr="00513CCA">
        <w:t xml:space="preserve">shall </w:t>
      </w:r>
      <w:r>
        <w:t xml:space="preserve">post these models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7C52DF9C" w14:textId="77777777" w:rsidR="00D84E74" w:rsidRDefault="00D84E74" w:rsidP="00D84E74">
      <w:pPr>
        <w:spacing w:after="240"/>
        <w:ind w:left="1440" w:hanging="720"/>
        <w:rPr>
          <w:szCs w:val="20"/>
          <w:lang w:eastAsia="x-none"/>
        </w:rPr>
      </w:pPr>
      <w:r>
        <w:rPr>
          <w:szCs w:val="20"/>
          <w:lang w:eastAsia="x-none"/>
        </w:rPr>
        <w:t>(f)</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12594E86" w14:textId="77777777" w:rsidR="00D84E74" w:rsidRDefault="00D84E74" w:rsidP="00D84E74">
      <w:pPr>
        <w:spacing w:after="240"/>
        <w:ind w:left="1440" w:hanging="720"/>
        <w:rPr>
          <w:szCs w:val="20"/>
          <w:lang w:eastAsia="x-none"/>
        </w:rPr>
      </w:pPr>
      <w:r>
        <w:rPr>
          <w:szCs w:val="20"/>
          <w:lang w:eastAsia="x-none"/>
        </w:rPr>
        <w:lastRenderedPageBreak/>
        <w:t>(g)</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07261F0F" w14:textId="77777777" w:rsidR="00D84E74" w:rsidRDefault="00D84E74" w:rsidP="00D84E74">
      <w:pPr>
        <w:spacing w:after="240"/>
        <w:ind w:left="720" w:hanging="720"/>
        <w:rPr>
          <w:iCs/>
          <w:szCs w:val="20"/>
        </w:rPr>
      </w:pPr>
      <w:r w:rsidRPr="00496A8F">
        <w:rPr>
          <w:iCs/>
          <w:szCs w:val="20"/>
        </w:rPr>
        <w:t>(2)</w:t>
      </w:r>
      <w:r w:rsidRPr="00496A8F">
        <w:rPr>
          <w:iCs/>
          <w:szCs w:val="20"/>
        </w:rPr>
        <w:tab/>
        <w:t xml:space="preserve">Each TSP and Resource Entity shall provide ERCOT </w:t>
      </w:r>
      <w:r>
        <w:rPr>
          <w:iCs/>
          <w:szCs w:val="20"/>
        </w:rPr>
        <w:t xml:space="preserve">for use in the </w:t>
      </w:r>
      <w:r w:rsidRPr="00637440">
        <w:rPr>
          <w:iCs/>
          <w:szCs w:val="20"/>
        </w:rPr>
        <w:t>GMD</w:t>
      </w:r>
      <w:r>
        <w:rPr>
          <w:iCs/>
          <w:szCs w:val="20"/>
        </w:rPr>
        <w:t xml:space="preserve"> vulnerability assessments as outlined in </w:t>
      </w:r>
      <w:r w:rsidRPr="00934CE4">
        <w:rPr>
          <w:iCs/>
          <w:szCs w:val="20"/>
        </w:rPr>
        <w:t>Section 3.1.8, Planning Geomagnetic Disturbance (GMD) Activities</w:t>
      </w:r>
      <w:r>
        <w:rPr>
          <w:iCs/>
          <w:szCs w:val="20"/>
        </w:rPr>
        <w:t>:</w:t>
      </w:r>
    </w:p>
    <w:p w14:paraId="5C8234A6" w14:textId="77777777" w:rsidR="00D84E74" w:rsidRDefault="00D84E74" w:rsidP="00D84E74">
      <w:pPr>
        <w:spacing w:after="240"/>
        <w:ind w:left="1440" w:hanging="720"/>
        <w:rPr>
          <w:iCs/>
          <w:szCs w:val="20"/>
        </w:rPr>
      </w:pPr>
      <w:r>
        <w:rPr>
          <w:iCs/>
          <w:szCs w:val="20"/>
        </w:rPr>
        <w:t>(a)</w:t>
      </w:r>
      <w:r>
        <w:rPr>
          <w:iCs/>
          <w:szCs w:val="20"/>
        </w:rPr>
        <w:tab/>
        <w:t>A list of equipment potentially removed from service as a result of protection system operation or misoperation due to harmonics that could result from the benchmark GMD event.</w:t>
      </w:r>
    </w:p>
    <w:p w14:paraId="0A2AB8F9" w14:textId="77777777" w:rsidR="00D84E74" w:rsidRDefault="00D84E74" w:rsidP="00D84E74">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2406D4D1" w14:textId="77777777" w:rsidR="00D84E74" w:rsidRPr="007209A9" w:rsidRDefault="00D84E74" w:rsidP="00D84E74">
      <w:pPr>
        <w:spacing w:before="240" w:after="240"/>
        <w:ind w:left="720" w:hanging="720"/>
        <w:rPr>
          <w:iCs/>
          <w:szCs w:val="20"/>
        </w:rPr>
      </w:pPr>
      <w:r>
        <w:rPr>
          <w:iCs/>
          <w:szCs w:val="20"/>
        </w:rPr>
        <w:t>(3)</w:t>
      </w:r>
      <w:r>
        <w:rPr>
          <w:iCs/>
          <w:szCs w:val="20"/>
        </w:rPr>
        <w:tab/>
        <w:t>TSPs and Resource Entities may refer to a Reliability and Operations Subcommittee (</w:t>
      </w:r>
      <w:r w:rsidRPr="00637440">
        <w:rPr>
          <w:iCs/>
          <w:szCs w:val="20"/>
        </w:rPr>
        <w:t>ROS</w:t>
      </w:r>
      <w:r>
        <w:rPr>
          <w:iCs/>
          <w:szCs w:val="20"/>
        </w:rPr>
        <w:t>)-approved methodology for developing the equipment lists described in paragraph (2) above.  TSPs and Resource Entities are not required to submit the equipment lists described in paragraph (2) above until 30 days after ROS approves a methodology.</w:t>
      </w:r>
    </w:p>
    <w:p w14:paraId="51E7ED95" w14:textId="77777777" w:rsidR="00AD23C4" w:rsidRPr="00BA2009" w:rsidRDefault="00AD23C4" w:rsidP="00AD23C4"/>
    <w:sectPr w:rsidR="00AD23C4"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88A8E" w14:textId="77777777" w:rsidR="003D488B" w:rsidRDefault="003D488B">
      <w:r>
        <w:separator/>
      </w:r>
    </w:p>
  </w:endnote>
  <w:endnote w:type="continuationSeparator" w:id="0">
    <w:p w14:paraId="78546A9C" w14:textId="77777777" w:rsidR="003D488B" w:rsidRDefault="003D4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5A66F0EF" w:rsidR="00D176CF" w:rsidRDefault="007A4995">
    <w:pPr>
      <w:pStyle w:val="Footer"/>
      <w:tabs>
        <w:tab w:val="clear" w:pos="4320"/>
        <w:tab w:val="clear" w:pos="8640"/>
        <w:tab w:val="right" w:pos="9360"/>
      </w:tabs>
      <w:rPr>
        <w:rFonts w:ascii="Arial" w:hAnsi="Arial" w:cs="Arial"/>
        <w:sz w:val="18"/>
      </w:rPr>
    </w:pPr>
    <w:r>
      <w:rPr>
        <w:rFonts w:ascii="Arial" w:hAnsi="Arial" w:cs="Arial"/>
        <w:sz w:val="18"/>
      </w:rPr>
      <w:t>139</w:t>
    </w:r>
    <w:r w:rsidR="00143CA5" w:rsidRPr="00143CA5">
      <w:rPr>
        <w:rFonts w:ascii="Arial" w:hAnsi="Arial" w:cs="Arial"/>
        <w:sz w:val="18"/>
      </w:rPr>
      <w:t>PGRR</w:t>
    </w:r>
    <w:r w:rsidR="001C37EA">
      <w:rPr>
        <w:rFonts w:ascii="Arial" w:hAnsi="Arial" w:cs="Arial"/>
        <w:sz w:val="18"/>
      </w:rPr>
      <w:t>-01</w:t>
    </w:r>
    <w:r w:rsidR="00143CA5" w:rsidRPr="00143CA5">
      <w:rPr>
        <w:rFonts w:ascii="Arial" w:hAnsi="Arial" w:cs="Arial"/>
        <w:sz w:val="18"/>
      </w:rPr>
      <w:t xml:space="preserve"> Related to NPRR</w:t>
    </w:r>
    <w:r>
      <w:rPr>
        <w:rFonts w:ascii="Arial" w:hAnsi="Arial" w:cs="Arial"/>
        <w:sz w:val="18"/>
      </w:rPr>
      <w:t>1314</w:t>
    </w:r>
    <w:r w:rsidR="00143CA5" w:rsidRPr="00143CA5">
      <w:rPr>
        <w:rFonts w:ascii="Arial" w:hAnsi="Arial" w:cs="Arial"/>
        <w:sz w:val="18"/>
      </w:rPr>
      <w:t xml:space="preserve">, Planning Guide Glossary Transition </w:t>
    </w:r>
    <w:r w:rsidR="001C37EA" w:rsidRPr="00143CA5">
      <w:rPr>
        <w:rFonts w:ascii="Arial" w:hAnsi="Arial" w:cs="Arial"/>
        <w:sz w:val="18"/>
      </w:rPr>
      <w:t>1</w:t>
    </w:r>
    <w:r w:rsidR="001C37EA">
      <w:rPr>
        <w:rFonts w:ascii="Arial" w:hAnsi="Arial" w:cs="Arial"/>
        <w:sz w:val="18"/>
      </w:rPr>
      <w:t>2</w:t>
    </w:r>
    <w:r>
      <w:rPr>
        <w:rFonts w:ascii="Arial" w:hAnsi="Arial" w:cs="Arial"/>
        <w:sz w:val="18"/>
      </w:rPr>
      <w:t>16</w:t>
    </w:r>
    <w:r w:rsidR="001C37EA" w:rsidRPr="00143CA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A6B8A" w14:textId="77777777" w:rsidR="003D488B" w:rsidRDefault="003D488B">
      <w:r>
        <w:separator/>
      </w:r>
    </w:p>
  </w:footnote>
  <w:footnote w:type="continuationSeparator" w:id="0">
    <w:p w14:paraId="1756D91D" w14:textId="77777777" w:rsidR="003D488B" w:rsidRDefault="003D4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B82E3C"/>
    <w:multiLevelType w:val="multilevel"/>
    <w:tmpl w:val="BD063F9A"/>
    <w:lvl w:ilvl="0">
      <w:start w:val="2"/>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68663874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DC1"/>
    <w:rsid w:val="00064B44"/>
    <w:rsid w:val="00067FE2"/>
    <w:rsid w:val="0007682E"/>
    <w:rsid w:val="00081183"/>
    <w:rsid w:val="000D1AEB"/>
    <w:rsid w:val="000D3E64"/>
    <w:rsid w:val="000F13C5"/>
    <w:rsid w:val="00105A36"/>
    <w:rsid w:val="001313B4"/>
    <w:rsid w:val="0013612F"/>
    <w:rsid w:val="00143CA5"/>
    <w:rsid w:val="0014546D"/>
    <w:rsid w:val="001500D9"/>
    <w:rsid w:val="00156DB7"/>
    <w:rsid w:val="00157228"/>
    <w:rsid w:val="00160C3C"/>
    <w:rsid w:val="0017783C"/>
    <w:rsid w:val="0019314C"/>
    <w:rsid w:val="001C37EA"/>
    <w:rsid w:val="001F38F0"/>
    <w:rsid w:val="00224A19"/>
    <w:rsid w:val="00237430"/>
    <w:rsid w:val="00247340"/>
    <w:rsid w:val="0026194B"/>
    <w:rsid w:val="00276A99"/>
    <w:rsid w:val="00286AD9"/>
    <w:rsid w:val="002966F3"/>
    <w:rsid w:val="002A0C72"/>
    <w:rsid w:val="002A7D97"/>
    <w:rsid w:val="002B69F3"/>
    <w:rsid w:val="002B763A"/>
    <w:rsid w:val="002D382A"/>
    <w:rsid w:val="002F1EDD"/>
    <w:rsid w:val="002F65FB"/>
    <w:rsid w:val="003013F2"/>
    <w:rsid w:val="0030232A"/>
    <w:rsid w:val="0030694A"/>
    <w:rsid w:val="003069F4"/>
    <w:rsid w:val="00337F39"/>
    <w:rsid w:val="00342163"/>
    <w:rsid w:val="00360920"/>
    <w:rsid w:val="00384709"/>
    <w:rsid w:val="0038529A"/>
    <w:rsid w:val="00386C35"/>
    <w:rsid w:val="00395532"/>
    <w:rsid w:val="003A3D77"/>
    <w:rsid w:val="003B5AED"/>
    <w:rsid w:val="003C6B7B"/>
    <w:rsid w:val="003D488B"/>
    <w:rsid w:val="004135BD"/>
    <w:rsid w:val="004302A4"/>
    <w:rsid w:val="004463BA"/>
    <w:rsid w:val="00470FB7"/>
    <w:rsid w:val="004822D4"/>
    <w:rsid w:val="0049290B"/>
    <w:rsid w:val="004A4451"/>
    <w:rsid w:val="004D2BF0"/>
    <w:rsid w:val="004D3958"/>
    <w:rsid w:val="004E39D2"/>
    <w:rsid w:val="004F4266"/>
    <w:rsid w:val="005008DF"/>
    <w:rsid w:val="005045D0"/>
    <w:rsid w:val="00534C6C"/>
    <w:rsid w:val="00562E65"/>
    <w:rsid w:val="005841C0"/>
    <w:rsid w:val="0059260F"/>
    <w:rsid w:val="005E1113"/>
    <w:rsid w:val="005E5074"/>
    <w:rsid w:val="00612E4F"/>
    <w:rsid w:val="00615D5E"/>
    <w:rsid w:val="00622E99"/>
    <w:rsid w:val="00625E5D"/>
    <w:rsid w:val="0066370F"/>
    <w:rsid w:val="00677A6B"/>
    <w:rsid w:val="00686847"/>
    <w:rsid w:val="006A0784"/>
    <w:rsid w:val="006A33C4"/>
    <w:rsid w:val="006A697B"/>
    <w:rsid w:val="006B4DDE"/>
    <w:rsid w:val="006C798F"/>
    <w:rsid w:val="007416E6"/>
    <w:rsid w:val="00743968"/>
    <w:rsid w:val="007717F2"/>
    <w:rsid w:val="00785415"/>
    <w:rsid w:val="00791CB9"/>
    <w:rsid w:val="00793130"/>
    <w:rsid w:val="007A4995"/>
    <w:rsid w:val="007B3233"/>
    <w:rsid w:val="007B5A42"/>
    <w:rsid w:val="007C199B"/>
    <w:rsid w:val="007C4E18"/>
    <w:rsid w:val="007D3073"/>
    <w:rsid w:val="007D64B9"/>
    <w:rsid w:val="007D72D4"/>
    <w:rsid w:val="007E0452"/>
    <w:rsid w:val="008070C0"/>
    <w:rsid w:val="00811C12"/>
    <w:rsid w:val="00820F75"/>
    <w:rsid w:val="00845373"/>
    <w:rsid w:val="00845778"/>
    <w:rsid w:val="00853452"/>
    <w:rsid w:val="00887E28"/>
    <w:rsid w:val="00893521"/>
    <w:rsid w:val="008A7112"/>
    <w:rsid w:val="008B51B9"/>
    <w:rsid w:val="008D5C3A"/>
    <w:rsid w:val="008E6DA2"/>
    <w:rsid w:val="008E6F17"/>
    <w:rsid w:val="00907B1E"/>
    <w:rsid w:val="0092430A"/>
    <w:rsid w:val="00943AFD"/>
    <w:rsid w:val="00963A51"/>
    <w:rsid w:val="00983B6E"/>
    <w:rsid w:val="009936F8"/>
    <w:rsid w:val="009A3772"/>
    <w:rsid w:val="009C13DE"/>
    <w:rsid w:val="009D17F0"/>
    <w:rsid w:val="00A42796"/>
    <w:rsid w:val="00A5311D"/>
    <w:rsid w:val="00A67B2D"/>
    <w:rsid w:val="00AD23C4"/>
    <w:rsid w:val="00AD3B58"/>
    <w:rsid w:val="00AD5135"/>
    <w:rsid w:val="00AF0FFB"/>
    <w:rsid w:val="00AF56C6"/>
    <w:rsid w:val="00B02EE0"/>
    <w:rsid w:val="00B032E8"/>
    <w:rsid w:val="00B155B7"/>
    <w:rsid w:val="00B3337A"/>
    <w:rsid w:val="00B57F96"/>
    <w:rsid w:val="00B67892"/>
    <w:rsid w:val="00B77D03"/>
    <w:rsid w:val="00B93B83"/>
    <w:rsid w:val="00BA4D33"/>
    <w:rsid w:val="00BA5648"/>
    <w:rsid w:val="00BC2D06"/>
    <w:rsid w:val="00C37012"/>
    <w:rsid w:val="00C603D4"/>
    <w:rsid w:val="00C744EB"/>
    <w:rsid w:val="00C76A2C"/>
    <w:rsid w:val="00C90702"/>
    <w:rsid w:val="00C917FF"/>
    <w:rsid w:val="00C9766A"/>
    <w:rsid w:val="00CA699C"/>
    <w:rsid w:val="00CB0CCF"/>
    <w:rsid w:val="00CC4F39"/>
    <w:rsid w:val="00CD165D"/>
    <w:rsid w:val="00CD544C"/>
    <w:rsid w:val="00CF4256"/>
    <w:rsid w:val="00D04FE8"/>
    <w:rsid w:val="00D176CF"/>
    <w:rsid w:val="00D23599"/>
    <w:rsid w:val="00D250F6"/>
    <w:rsid w:val="00D271E3"/>
    <w:rsid w:val="00D30F69"/>
    <w:rsid w:val="00D41C4B"/>
    <w:rsid w:val="00D43620"/>
    <w:rsid w:val="00D47A80"/>
    <w:rsid w:val="00D61F38"/>
    <w:rsid w:val="00D84E74"/>
    <w:rsid w:val="00D85807"/>
    <w:rsid w:val="00D87349"/>
    <w:rsid w:val="00D91EE9"/>
    <w:rsid w:val="00D97220"/>
    <w:rsid w:val="00DA34E2"/>
    <w:rsid w:val="00E14D47"/>
    <w:rsid w:val="00E1641C"/>
    <w:rsid w:val="00E26708"/>
    <w:rsid w:val="00E34958"/>
    <w:rsid w:val="00E37AB0"/>
    <w:rsid w:val="00E70C7B"/>
    <w:rsid w:val="00E71C39"/>
    <w:rsid w:val="00EA56E6"/>
    <w:rsid w:val="00EB2D46"/>
    <w:rsid w:val="00EC335F"/>
    <w:rsid w:val="00EC48FB"/>
    <w:rsid w:val="00EF232A"/>
    <w:rsid w:val="00F04FE2"/>
    <w:rsid w:val="00F05A69"/>
    <w:rsid w:val="00F43FFD"/>
    <w:rsid w:val="00F44236"/>
    <w:rsid w:val="00F52517"/>
    <w:rsid w:val="00F70E31"/>
    <w:rsid w:val="00F7289C"/>
    <w:rsid w:val="00F852F8"/>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D23C4"/>
    <w:rPr>
      <w:b/>
      <w:sz w:val="24"/>
    </w:rPr>
  </w:style>
  <w:style w:type="character" w:customStyle="1" w:styleId="InstructionsChar">
    <w:name w:val="Instructions Char"/>
    <w:link w:val="Instructions"/>
    <w:rsid w:val="00AD23C4"/>
    <w:rPr>
      <w:b/>
      <w:i/>
      <w:iCs/>
      <w:sz w:val="24"/>
      <w:szCs w:val="24"/>
    </w:rPr>
  </w:style>
  <w:style w:type="character" w:styleId="UnresolvedMention">
    <w:name w:val="Unresolved Mention"/>
    <w:basedOn w:val="DefaultParagraphFont"/>
    <w:uiPriority w:val="99"/>
    <w:semiHidden/>
    <w:unhideWhenUsed/>
    <w:rsid w:val="007A49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9"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jordan.troublefield@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jordan.troublefield@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1177</Words>
  <Characters>11171</Characters>
  <Application>Microsoft Office Word</Application>
  <DocSecurity>0</DocSecurity>
  <Lines>286</Lines>
  <Paragraphs>128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12220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11</cp:revision>
  <cp:lastPrinted>2013-11-15T22:11:00Z</cp:lastPrinted>
  <dcterms:created xsi:type="dcterms:W3CDTF">2025-12-16T22:24:00Z</dcterms:created>
  <dcterms:modified xsi:type="dcterms:W3CDTF">2025-12-16T23:28:00Z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